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EA6" w:rsidRDefault="00746EA6">
      <w:pPr>
        <w:rPr>
          <w:rFonts w:cstheme="minorHAnsi"/>
        </w:rPr>
      </w:pPr>
    </w:p>
    <w:p w:rsidR="00D757C0" w:rsidDel="00F917C8" w:rsidRDefault="00D757C0">
      <w:pPr>
        <w:rPr>
          <w:del w:id="0" w:author="Stefania Petridi" w:date="2025-01-23T13:48:00Z"/>
          <w:rFonts w:cstheme="minorHAnsi"/>
        </w:rPr>
      </w:pPr>
      <w:del w:id="1" w:author="Stefania Petridi" w:date="2025-01-23T13:48:00Z">
        <w:r w:rsidDel="00F917C8">
          <w:rPr>
            <w:rFonts w:cstheme="minorHAnsi"/>
          </w:rPr>
          <w:br w:type="page"/>
        </w:r>
      </w:del>
    </w:p>
    <w:p w:rsidR="00DD3649" w:rsidRDefault="00DD3649" w:rsidP="00F917C8">
      <w:pPr>
        <w:rPr>
          <w:rFonts w:cstheme="minorHAnsi"/>
          <w:b/>
        </w:rPr>
        <w:pPrChange w:id="2" w:author="Stefania Petridi" w:date="2025-01-23T13:48:00Z">
          <w:pPr>
            <w:pStyle w:val="ListParagraph"/>
            <w:jc w:val="both"/>
          </w:pPr>
        </w:pPrChange>
      </w:pPr>
      <w:bookmarkStart w:id="3" w:name="bookmark12"/>
      <w:bookmarkStart w:id="4" w:name="_GoBack"/>
      <w:bookmarkEnd w:id="4"/>
    </w:p>
    <w:p w:rsidR="00E62ADE" w:rsidRPr="00E62ADE" w:rsidRDefault="00E62ADE" w:rsidP="00E62ADE">
      <w:pPr>
        <w:jc w:val="center"/>
        <w:outlineLvl w:val="3"/>
        <w:rPr>
          <w:b/>
        </w:rPr>
      </w:pPr>
      <w:r w:rsidRPr="00E62ADE">
        <w:rPr>
          <w:b/>
        </w:rPr>
        <w:t>ΑΙΤΗΣΗ ΥΠΟΒΟΛΗΣ ΥΠΟΨΗΦΙΟΤΗΤΑΣ ΓΙΑ ΤΟ ΕΡΓΟ:</w:t>
      </w:r>
      <w:bookmarkEnd w:id="3"/>
    </w:p>
    <w:p w:rsidR="00E62ADE" w:rsidRPr="00E62ADE" w:rsidRDefault="00E62ADE" w:rsidP="00E62ADE">
      <w:pPr>
        <w:jc w:val="center"/>
        <w:rPr>
          <w:b/>
        </w:rPr>
      </w:pPr>
      <w:bookmarkStart w:id="5" w:name="bookmark13"/>
      <w:r w:rsidRPr="00E62ADE">
        <w:rPr>
          <w:b/>
        </w:rPr>
        <w:t>«</w:t>
      </w:r>
      <w:r w:rsidRPr="00730297">
        <w:rPr>
          <w:rFonts w:cstheme="minorHAnsi"/>
          <w:b/>
        </w:rPr>
        <w:t xml:space="preserve">ΑΠΟΚΤΗΣΗ ΑΚΑΔΗΜΑΪΚΗΣ ΔΙΔΑΚΤΙΚΗΣ ΕΜΠΕΙΡΙΑΣ </w:t>
      </w:r>
      <w:r>
        <w:rPr>
          <w:rFonts w:cstheme="minorHAnsi"/>
          <w:b/>
        </w:rPr>
        <w:t>ΑΠΟ</w:t>
      </w:r>
      <w:r w:rsidRPr="00730297">
        <w:rPr>
          <w:rFonts w:cstheme="minorHAnsi"/>
          <w:b/>
        </w:rPr>
        <w:t xml:space="preserve"> ΝΕΟΥΣ ΕΠΙΣΤΗΜΟΝΕΣ ΚΑΤΟΧΟΥΣ ΔΙΔΑΚΤΟΡΙΚΟΥ ΣΤΟ ΕΘΝΙΚΟ ΜΕΤΣΟΒΙΟ ΠΟΛΥΤΕΧΝΕΙΟ ΣΤΟ </w:t>
      </w:r>
      <w:del w:id="6" w:author="Stefania Petridi" w:date="2025-01-23T13:22:00Z">
        <w:r w:rsidDel="000F79B9">
          <w:rPr>
            <w:rFonts w:cstheme="minorHAnsi"/>
            <w:b/>
          </w:rPr>
          <w:delText>ΧΕΙΜΕΡ</w:delText>
        </w:r>
      </w:del>
      <w:ins w:id="7" w:author="Stefania Petridi" w:date="2025-01-23T13:22:00Z">
        <w:r w:rsidR="000F79B9">
          <w:rPr>
            <w:rFonts w:cstheme="minorHAnsi"/>
            <w:b/>
          </w:rPr>
          <w:t>ΕΑΡ</w:t>
        </w:r>
      </w:ins>
      <w:r>
        <w:rPr>
          <w:rFonts w:cstheme="minorHAnsi"/>
          <w:b/>
        </w:rPr>
        <w:t xml:space="preserve">ΙΝΟ ΕΞΑΜΗΝΟ ΤΟΥ </w:t>
      </w:r>
      <w:r w:rsidRPr="00730297">
        <w:rPr>
          <w:rFonts w:cstheme="minorHAnsi"/>
          <w:b/>
          <w:bCs/>
        </w:rPr>
        <w:t>ΑΚΑΔΗΜΑΪΚΟ</w:t>
      </w:r>
      <w:r>
        <w:rPr>
          <w:rFonts w:cstheme="minorHAnsi"/>
          <w:b/>
          <w:bCs/>
        </w:rPr>
        <w:t>Υ</w:t>
      </w:r>
      <w:r w:rsidRPr="00730297">
        <w:rPr>
          <w:rFonts w:cstheme="minorHAnsi"/>
          <w:b/>
          <w:bCs/>
        </w:rPr>
        <w:t xml:space="preserve"> ΕΤΟ</w:t>
      </w:r>
      <w:r>
        <w:rPr>
          <w:rFonts w:cstheme="minorHAnsi"/>
          <w:b/>
          <w:bCs/>
        </w:rPr>
        <w:t>Υ</w:t>
      </w:r>
      <w:r w:rsidRPr="00730297">
        <w:rPr>
          <w:rFonts w:cstheme="minorHAnsi"/>
          <w:b/>
          <w:bCs/>
        </w:rPr>
        <w:t>Σ 2024-2025</w:t>
      </w:r>
      <w:r w:rsidRPr="00E62ADE">
        <w:rPr>
          <w:b/>
        </w:rPr>
        <w:t>»</w:t>
      </w:r>
      <w:bookmarkEnd w:id="5"/>
    </w:p>
    <w:tbl>
      <w:tblPr>
        <w:tblOverlap w:val="never"/>
        <w:tblW w:w="0" w:type="auto"/>
        <w:tblLayout w:type="fixed"/>
        <w:tblCellMar>
          <w:left w:w="10" w:type="dxa"/>
          <w:right w:w="10" w:type="dxa"/>
        </w:tblCellMar>
        <w:tblLook w:val="04A0" w:firstRow="1" w:lastRow="0" w:firstColumn="1" w:lastColumn="0" w:noHBand="0" w:noVBand="1"/>
      </w:tblPr>
      <w:tblGrid>
        <w:gridCol w:w="2664"/>
        <w:gridCol w:w="5875"/>
      </w:tblGrid>
      <w:tr w:rsidR="00E62ADE" w:rsidRPr="00E62ADE" w:rsidTr="00E62ADE">
        <w:trPr>
          <w:trHeight w:val="432"/>
        </w:trPr>
        <w:tc>
          <w:tcPr>
            <w:tcW w:w="2664" w:type="dxa"/>
            <w:tcBorders>
              <w:top w:val="single" w:sz="4" w:space="0" w:color="auto"/>
              <w:left w:val="single" w:sz="4" w:space="0" w:color="auto"/>
            </w:tcBorders>
            <w:shd w:val="clear" w:color="auto" w:fill="FFFFFF"/>
            <w:vAlign w:val="center"/>
          </w:tcPr>
          <w:p w:rsidR="00E62ADE" w:rsidRPr="00E62ADE" w:rsidRDefault="00E62ADE" w:rsidP="00E62ADE">
            <w:pPr>
              <w:rPr>
                <w:b/>
              </w:rPr>
            </w:pPr>
            <w:r w:rsidRPr="00E62ADE">
              <w:rPr>
                <w:b/>
              </w:rPr>
              <w:t>ΣΧΟΛΗ</w:t>
            </w:r>
          </w:p>
        </w:tc>
        <w:tc>
          <w:tcPr>
            <w:tcW w:w="5875" w:type="dxa"/>
            <w:tcBorders>
              <w:top w:val="single" w:sz="4" w:space="0" w:color="auto"/>
              <w:left w:val="single" w:sz="4" w:space="0" w:color="auto"/>
              <w:right w:val="single" w:sz="4" w:space="0" w:color="auto"/>
            </w:tcBorders>
            <w:shd w:val="clear" w:color="auto" w:fill="FFFFFF"/>
          </w:tcPr>
          <w:p w:rsidR="00E62ADE" w:rsidRPr="00E62ADE" w:rsidRDefault="00E62ADE" w:rsidP="00E62ADE">
            <w:pPr>
              <w:rPr>
                <w:b/>
                <w:sz w:val="10"/>
                <w:szCs w:val="10"/>
              </w:rPr>
            </w:pPr>
          </w:p>
        </w:tc>
      </w:tr>
      <w:tr w:rsidR="00E62ADE" w:rsidRPr="00E62ADE" w:rsidTr="00E62ADE">
        <w:trPr>
          <w:trHeight w:val="437"/>
        </w:trPr>
        <w:tc>
          <w:tcPr>
            <w:tcW w:w="2664" w:type="dxa"/>
            <w:tcBorders>
              <w:top w:val="single" w:sz="4" w:space="0" w:color="auto"/>
              <w:left w:val="single" w:sz="4" w:space="0" w:color="auto"/>
            </w:tcBorders>
            <w:shd w:val="clear" w:color="auto" w:fill="FFFFFF"/>
            <w:vAlign w:val="center"/>
          </w:tcPr>
          <w:p w:rsidR="00E62ADE" w:rsidRPr="00E62ADE" w:rsidRDefault="00E62ADE" w:rsidP="00E62ADE">
            <w:pPr>
              <w:rPr>
                <w:b/>
              </w:rPr>
            </w:pPr>
            <w:r w:rsidRPr="00E62ADE">
              <w:rPr>
                <w:b/>
              </w:rPr>
              <w:t>ΤΟΜΕΑΣ</w:t>
            </w:r>
          </w:p>
        </w:tc>
        <w:tc>
          <w:tcPr>
            <w:tcW w:w="5875" w:type="dxa"/>
            <w:tcBorders>
              <w:top w:val="single" w:sz="4" w:space="0" w:color="auto"/>
              <w:left w:val="single" w:sz="4" w:space="0" w:color="auto"/>
              <w:right w:val="single" w:sz="4" w:space="0" w:color="auto"/>
            </w:tcBorders>
            <w:shd w:val="clear" w:color="auto" w:fill="FFFFFF"/>
          </w:tcPr>
          <w:p w:rsidR="00E62ADE" w:rsidRPr="00E62ADE" w:rsidRDefault="00E62ADE" w:rsidP="00E62ADE">
            <w:pPr>
              <w:rPr>
                <w:b/>
                <w:sz w:val="10"/>
                <w:szCs w:val="10"/>
              </w:rPr>
            </w:pPr>
          </w:p>
        </w:tc>
      </w:tr>
      <w:tr w:rsidR="00E62ADE" w:rsidRPr="00E62ADE" w:rsidTr="00E62ADE">
        <w:trPr>
          <w:trHeight w:val="408"/>
        </w:trPr>
        <w:tc>
          <w:tcPr>
            <w:tcW w:w="2664" w:type="dxa"/>
            <w:tcBorders>
              <w:top w:val="single" w:sz="4" w:space="0" w:color="auto"/>
              <w:left w:val="single" w:sz="4" w:space="0" w:color="auto"/>
              <w:bottom w:val="single" w:sz="4" w:space="0" w:color="auto"/>
            </w:tcBorders>
            <w:shd w:val="clear" w:color="auto" w:fill="FFFFFF"/>
            <w:vAlign w:val="center"/>
          </w:tcPr>
          <w:p w:rsidR="00E62ADE" w:rsidRPr="00E62ADE" w:rsidRDefault="00E62ADE" w:rsidP="00E62ADE">
            <w:pPr>
              <w:rPr>
                <w:b/>
              </w:rPr>
            </w:pPr>
            <w:r w:rsidRPr="00E62ADE">
              <w:rPr>
                <w:b/>
              </w:rPr>
              <w:t>ΚΩΔΙΚΟΣ ΘΕΣΗΣ</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E62ADE" w:rsidRPr="00E62ADE" w:rsidRDefault="00E62ADE" w:rsidP="00E62ADE">
            <w:pPr>
              <w:rPr>
                <w:b/>
                <w:sz w:val="10"/>
                <w:szCs w:val="10"/>
              </w:rPr>
            </w:pPr>
          </w:p>
        </w:tc>
      </w:tr>
    </w:tbl>
    <w:p w:rsidR="006E06F0" w:rsidRPr="00E62ADE" w:rsidRDefault="006E06F0" w:rsidP="006E06F0">
      <w:pPr>
        <w:jc w:val="both"/>
        <w:rPr>
          <w:rFonts w:cstheme="minorHAnsi"/>
          <w:b/>
        </w:rPr>
      </w:pPr>
    </w:p>
    <w:tbl>
      <w:tblPr>
        <w:tblOverlap w:val="never"/>
        <w:tblW w:w="8539" w:type="dxa"/>
        <w:tblLayout w:type="fixed"/>
        <w:tblCellMar>
          <w:left w:w="10" w:type="dxa"/>
          <w:right w:w="10" w:type="dxa"/>
        </w:tblCellMar>
        <w:tblLook w:val="04A0" w:firstRow="1" w:lastRow="0" w:firstColumn="1" w:lastColumn="0" w:noHBand="0" w:noVBand="1"/>
      </w:tblPr>
      <w:tblGrid>
        <w:gridCol w:w="2664"/>
        <w:gridCol w:w="5875"/>
      </w:tblGrid>
      <w:tr w:rsidR="00E62ADE" w:rsidTr="00E62ADE">
        <w:trPr>
          <w:trHeight w:val="408"/>
        </w:trPr>
        <w:tc>
          <w:tcPr>
            <w:tcW w:w="2664" w:type="dxa"/>
            <w:tcBorders>
              <w:top w:val="single" w:sz="4" w:space="0" w:color="auto"/>
              <w:left w:val="single" w:sz="4" w:space="0" w:color="auto"/>
              <w:bottom w:val="single" w:sz="4" w:space="0" w:color="auto"/>
            </w:tcBorders>
            <w:shd w:val="clear" w:color="auto" w:fill="FFFFFF"/>
            <w:vAlign w:val="center"/>
          </w:tcPr>
          <w:p w:rsidR="00E62ADE" w:rsidRPr="00E62ADE" w:rsidRDefault="00E62ADE" w:rsidP="00E62ADE">
            <w:pPr>
              <w:jc w:val="both"/>
              <w:rPr>
                <w:rFonts w:cstheme="minorHAnsi"/>
                <w:b/>
                <w:lang w:bidi="el-GR"/>
              </w:rPr>
            </w:pPr>
            <w:r w:rsidRPr="00E62ADE">
              <w:rPr>
                <w:rFonts w:cstheme="minorHAnsi"/>
                <w:b/>
                <w:lang w:bidi="el-GR"/>
              </w:rPr>
              <w:t>ΟΝΟΜΑΤΕΠΩΝΥΜΟ:</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E62ADE" w:rsidRPr="00E62ADE" w:rsidRDefault="00E62ADE" w:rsidP="00E62ADE">
            <w:pPr>
              <w:jc w:val="both"/>
              <w:rPr>
                <w:rFonts w:cstheme="minorHAnsi"/>
                <w:b/>
                <w:lang w:bidi="el-GR"/>
              </w:rPr>
            </w:pPr>
          </w:p>
        </w:tc>
      </w:tr>
      <w:tr w:rsidR="00E62ADE" w:rsidTr="00E62ADE">
        <w:trPr>
          <w:trHeight w:val="408"/>
        </w:trPr>
        <w:tc>
          <w:tcPr>
            <w:tcW w:w="2664" w:type="dxa"/>
            <w:tcBorders>
              <w:top w:val="single" w:sz="4" w:space="0" w:color="auto"/>
              <w:left w:val="single" w:sz="4" w:space="0" w:color="auto"/>
              <w:bottom w:val="single" w:sz="4" w:space="0" w:color="auto"/>
            </w:tcBorders>
            <w:shd w:val="clear" w:color="auto" w:fill="FFFFFF"/>
            <w:vAlign w:val="center"/>
          </w:tcPr>
          <w:p w:rsidR="00E62ADE" w:rsidRPr="00E62ADE" w:rsidRDefault="00E62ADE" w:rsidP="00E62ADE">
            <w:pPr>
              <w:jc w:val="both"/>
              <w:rPr>
                <w:rFonts w:cstheme="minorHAnsi"/>
                <w:b/>
                <w:lang w:bidi="el-GR"/>
              </w:rPr>
            </w:pPr>
            <w:r w:rsidRPr="00E62ADE">
              <w:rPr>
                <w:rFonts w:cstheme="minorHAnsi"/>
                <w:b/>
                <w:lang w:bidi="el-GR"/>
              </w:rPr>
              <w:t>ΠΑΤΡΩΝΥΜΟ:</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E62ADE" w:rsidRPr="00E62ADE" w:rsidRDefault="00E62ADE" w:rsidP="00E62ADE">
            <w:pPr>
              <w:jc w:val="both"/>
              <w:rPr>
                <w:rFonts w:cstheme="minorHAnsi"/>
                <w:b/>
                <w:lang w:bidi="el-GR"/>
              </w:rPr>
            </w:pPr>
          </w:p>
        </w:tc>
      </w:tr>
      <w:tr w:rsidR="00E62ADE" w:rsidTr="00E62ADE">
        <w:trPr>
          <w:trHeight w:val="408"/>
        </w:trPr>
        <w:tc>
          <w:tcPr>
            <w:tcW w:w="2664" w:type="dxa"/>
            <w:tcBorders>
              <w:top w:val="single" w:sz="4" w:space="0" w:color="auto"/>
              <w:left w:val="single" w:sz="4" w:space="0" w:color="auto"/>
              <w:bottom w:val="single" w:sz="4" w:space="0" w:color="auto"/>
            </w:tcBorders>
            <w:shd w:val="clear" w:color="auto" w:fill="FFFFFF"/>
            <w:vAlign w:val="center"/>
          </w:tcPr>
          <w:p w:rsidR="00E62ADE" w:rsidRPr="00E62ADE" w:rsidRDefault="00E62ADE" w:rsidP="00E62ADE">
            <w:pPr>
              <w:jc w:val="both"/>
              <w:rPr>
                <w:rFonts w:cstheme="minorHAnsi"/>
                <w:b/>
                <w:lang w:bidi="el-GR"/>
              </w:rPr>
            </w:pPr>
            <w:r w:rsidRPr="00E62ADE">
              <w:rPr>
                <w:rFonts w:cstheme="minorHAnsi"/>
                <w:b/>
                <w:lang w:bidi="el-GR"/>
              </w:rPr>
              <w:t>ΤΑΧΥΔΡΟΜΙΚΗ</w:t>
            </w:r>
          </w:p>
          <w:p w:rsidR="00E62ADE" w:rsidRPr="00E62ADE" w:rsidRDefault="00E62ADE" w:rsidP="00E62ADE">
            <w:pPr>
              <w:jc w:val="both"/>
              <w:rPr>
                <w:rFonts w:cstheme="minorHAnsi"/>
                <w:b/>
                <w:lang w:bidi="el-GR"/>
              </w:rPr>
            </w:pPr>
            <w:r w:rsidRPr="00E62ADE">
              <w:rPr>
                <w:rFonts w:cstheme="minorHAnsi"/>
                <w:b/>
                <w:lang w:bidi="el-GR"/>
              </w:rPr>
              <w:t>ΔΙΕΥΘΥΝΣΗ:</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E62ADE" w:rsidRPr="00E62ADE" w:rsidRDefault="00E62ADE" w:rsidP="00E62ADE">
            <w:pPr>
              <w:jc w:val="both"/>
              <w:rPr>
                <w:rFonts w:cstheme="minorHAnsi"/>
                <w:b/>
                <w:lang w:bidi="el-GR"/>
              </w:rPr>
            </w:pPr>
          </w:p>
        </w:tc>
      </w:tr>
      <w:tr w:rsidR="00E62ADE" w:rsidTr="00E62ADE">
        <w:trPr>
          <w:trHeight w:val="408"/>
        </w:trPr>
        <w:tc>
          <w:tcPr>
            <w:tcW w:w="2664" w:type="dxa"/>
            <w:tcBorders>
              <w:top w:val="single" w:sz="4" w:space="0" w:color="auto"/>
              <w:left w:val="single" w:sz="4" w:space="0" w:color="auto"/>
              <w:bottom w:val="single" w:sz="4" w:space="0" w:color="auto"/>
            </w:tcBorders>
            <w:shd w:val="clear" w:color="auto" w:fill="FFFFFF"/>
            <w:vAlign w:val="center"/>
          </w:tcPr>
          <w:p w:rsidR="00E62ADE" w:rsidRPr="00E62ADE" w:rsidRDefault="00E62ADE" w:rsidP="00E62ADE">
            <w:pPr>
              <w:jc w:val="both"/>
              <w:rPr>
                <w:rFonts w:cstheme="minorHAnsi"/>
                <w:b/>
                <w:lang w:bidi="el-GR"/>
              </w:rPr>
            </w:pPr>
            <w:r w:rsidRPr="00E62ADE">
              <w:rPr>
                <w:rFonts w:cstheme="minorHAnsi"/>
                <w:b/>
                <w:lang w:bidi="el-GR"/>
              </w:rPr>
              <w:t>ΤΗΛΕΦΩΝΟ (ΣΤΑΘΕΡΟ):</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E62ADE" w:rsidRPr="00E62ADE" w:rsidRDefault="00E62ADE" w:rsidP="00E62ADE">
            <w:pPr>
              <w:jc w:val="both"/>
              <w:rPr>
                <w:rFonts w:cstheme="minorHAnsi"/>
                <w:b/>
                <w:lang w:bidi="el-GR"/>
              </w:rPr>
            </w:pPr>
          </w:p>
        </w:tc>
      </w:tr>
      <w:tr w:rsidR="00E62ADE" w:rsidTr="00E62ADE">
        <w:trPr>
          <w:trHeight w:val="408"/>
        </w:trPr>
        <w:tc>
          <w:tcPr>
            <w:tcW w:w="2664" w:type="dxa"/>
            <w:tcBorders>
              <w:top w:val="single" w:sz="4" w:space="0" w:color="auto"/>
              <w:left w:val="single" w:sz="4" w:space="0" w:color="auto"/>
              <w:bottom w:val="single" w:sz="4" w:space="0" w:color="auto"/>
            </w:tcBorders>
            <w:shd w:val="clear" w:color="auto" w:fill="FFFFFF"/>
            <w:vAlign w:val="center"/>
          </w:tcPr>
          <w:p w:rsidR="00E62ADE" w:rsidRPr="00E62ADE" w:rsidRDefault="00E62ADE" w:rsidP="00E62ADE">
            <w:pPr>
              <w:jc w:val="both"/>
              <w:rPr>
                <w:rFonts w:cstheme="minorHAnsi"/>
                <w:b/>
                <w:lang w:bidi="el-GR"/>
              </w:rPr>
            </w:pPr>
            <w:r w:rsidRPr="00E62ADE">
              <w:rPr>
                <w:rFonts w:cstheme="minorHAnsi"/>
                <w:b/>
                <w:lang w:bidi="el-GR"/>
              </w:rPr>
              <w:t>ΤΗΛΕΦΩΝΟ (ΚΙΝΗΤΟ):</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E62ADE" w:rsidRPr="00E62ADE" w:rsidRDefault="00E62ADE" w:rsidP="00E62ADE">
            <w:pPr>
              <w:jc w:val="both"/>
              <w:rPr>
                <w:rFonts w:cstheme="minorHAnsi"/>
                <w:b/>
                <w:lang w:bidi="el-GR"/>
              </w:rPr>
            </w:pPr>
          </w:p>
        </w:tc>
      </w:tr>
      <w:tr w:rsidR="00E62ADE" w:rsidTr="00E62ADE">
        <w:trPr>
          <w:trHeight w:val="408"/>
        </w:trPr>
        <w:tc>
          <w:tcPr>
            <w:tcW w:w="2664" w:type="dxa"/>
            <w:tcBorders>
              <w:top w:val="single" w:sz="4" w:space="0" w:color="auto"/>
              <w:left w:val="single" w:sz="4" w:space="0" w:color="auto"/>
              <w:bottom w:val="single" w:sz="4" w:space="0" w:color="auto"/>
            </w:tcBorders>
            <w:shd w:val="clear" w:color="auto" w:fill="FFFFFF"/>
            <w:vAlign w:val="center"/>
          </w:tcPr>
          <w:p w:rsidR="00E62ADE" w:rsidRPr="00E62ADE" w:rsidRDefault="00E62ADE" w:rsidP="00E62ADE">
            <w:pPr>
              <w:jc w:val="both"/>
              <w:rPr>
                <w:rFonts w:cstheme="minorHAnsi"/>
                <w:b/>
                <w:lang w:bidi="el-GR"/>
              </w:rPr>
            </w:pPr>
            <w:r w:rsidRPr="00E62ADE">
              <w:rPr>
                <w:rFonts w:cstheme="minorHAnsi"/>
                <w:b/>
                <w:lang w:bidi="el-GR"/>
              </w:rPr>
              <w:t>E-MAIL:</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E62ADE" w:rsidRPr="00E62ADE" w:rsidRDefault="00E62ADE" w:rsidP="00E62ADE">
            <w:pPr>
              <w:jc w:val="both"/>
              <w:rPr>
                <w:rFonts w:cstheme="minorHAnsi"/>
                <w:b/>
                <w:lang w:bidi="el-GR"/>
              </w:rPr>
            </w:pPr>
          </w:p>
        </w:tc>
      </w:tr>
      <w:tr w:rsidR="00E62ADE" w:rsidTr="00E62ADE">
        <w:trPr>
          <w:trHeight w:val="408"/>
        </w:trPr>
        <w:tc>
          <w:tcPr>
            <w:tcW w:w="2664" w:type="dxa"/>
            <w:tcBorders>
              <w:top w:val="single" w:sz="4" w:space="0" w:color="auto"/>
              <w:left w:val="single" w:sz="4" w:space="0" w:color="auto"/>
              <w:bottom w:val="single" w:sz="4" w:space="0" w:color="auto"/>
            </w:tcBorders>
            <w:shd w:val="clear" w:color="auto" w:fill="FFFFFF"/>
            <w:vAlign w:val="center"/>
          </w:tcPr>
          <w:p w:rsidR="00E62ADE" w:rsidRPr="00E62ADE" w:rsidRDefault="00E62ADE" w:rsidP="00E62ADE">
            <w:pPr>
              <w:jc w:val="both"/>
              <w:rPr>
                <w:rFonts w:cstheme="minorHAnsi"/>
                <w:b/>
                <w:lang w:bidi="el-GR"/>
              </w:rPr>
            </w:pPr>
            <w:r w:rsidRPr="00E62ADE">
              <w:rPr>
                <w:rFonts w:cstheme="minorHAnsi"/>
                <w:b/>
                <w:lang w:bidi="el-GR"/>
              </w:rPr>
              <w:t>ΑΔΤ:</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E62ADE" w:rsidRPr="00E62ADE" w:rsidRDefault="00E62ADE" w:rsidP="00E62ADE">
            <w:pPr>
              <w:jc w:val="both"/>
              <w:rPr>
                <w:rFonts w:cstheme="minorHAnsi"/>
                <w:b/>
                <w:lang w:bidi="el-GR"/>
              </w:rPr>
            </w:pPr>
          </w:p>
        </w:tc>
      </w:tr>
      <w:tr w:rsidR="00E62ADE" w:rsidTr="00E62ADE">
        <w:trPr>
          <w:trHeight w:val="408"/>
        </w:trPr>
        <w:tc>
          <w:tcPr>
            <w:tcW w:w="2664" w:type="dxa"/>
            <w:tcBorders>
              <w:top w:val="single" w:sz="4" w:space="0" w:color="auto"/>
              <w:left w:val="single" w:sz="4" w:space="0" w:color="auto"/>
              <w:bottom w:val="single" w:sz="4" w:space="0" w:color="auto"/>
            </w:tcBorders>
            <w:shd w:val="clear" w:color="auto" w:fill="FFFFFF"/>
            <w:vAlign w:val="center"/>
          </w:tcPr>
          <w:p w:rsidR="00E62ADE" w:rsidRPr="00E62ADE" w:rsidRDefault="00E62ADE" w:rsidP="00E62ADE">
            <w:pPr>
              <w:jc w:val="both"/>
              <w:rPr>
                <w:rFonts w:cstheme="minorHAnsi"/>
                <w:b/>
                <w:lang w:bidi="el-GR"/>
              </w:rPr>
            </w:pPr>
            <w:r w:rsidRPr="00E62ADE">
              <w:rPr>
                <w:rFonts w:cstheme="minorHAnsi"/>
                <w:b/>
                <w:lang w:bidi="el-GR"/>
              </w:rPr>
              <w:t>ΑΦΜ:</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E62ADE" w:rsidRPr="00E62ADE" w:rsidRDefault="00E62ADE" w:rsidP="00E62ADE">
            <w:pPr>
              <w:jc w:val="both"/>
              <w:rPr>
                <w:rFonts w:cstheme="minorHAnsi"/>
                <w:b/>
                <w:lang w:bidi="el-GR"/>
              </w:rPr>
            </w:pPr>
          </w:p>
        </w:tc>
      </w:tr>
    </w:tbl>
    <w:p w:rsidR="00E62ADE" w:rsidRDefault="00E62ADE" w:rsidP="006E06F0">
      <w:pPr>
        <w:jc w:val="both"/>
        <w:rPr>
          <w:rFonts w:cstheme="minorHAnsi"/>
        </w:rPr>
      </w:pPr>
    </w:p>
    <w:p w:rsidR="00E62ADE" w:rsidRDefault="00E62ADE" w:rsidP="006E06F0">
      <w:pPr>
        <w:jc w:val="both"/>
      </w:pPr>
      <w:r>
        <w:t xml:space="preserve">Παρακαλώ να θεωρήσετε την παρούσα αίτηση ως επίσημη υποψηφιότητά μου για την θέση με κωδικό ……… σύμφωνα με την Πρόσκληση Εκδήλωσης Ενδιαφέροντος της </w:t>
      </w:r>
      <w:r w:rsidRPr="00BF550F">
        <w:t xml:space="preserve">Σχολής </w:t>
      </w:r>
      <w:r w:rsidR="00BF550F" w:rsidRPr="00BF550F">
        <w:t>Μηχανολόγων Μηχανικών</w:t>
      </w:r>
      <w:r w:rsidRPr="00BF550F">
        <w:t xml:space="preserve"> </w:t>
      </w:r>
      <w:r w:rsidRPr="000409A5">
        <w:t>με Αρ. Πρωτ. ……………../2024.</w:t>
      </w:r>
      <w:r>
        <w:t xml:space="preserve"> </w:t>
      </w:r>
    </w:p>
    <w:p w:rsidR="00E62ADE" w:rsidRDefault="00E62ADE" w:rsidP="006E06F0">
      <w:pPr>
        <w:jc w:val="both"/>
      </w:pPr>
      <w:r>
        <w:t xml:space="preserve">Με την παρούσα η οποία επέχει θέση Υπεύθυνης Δήλωσης δηλώνω ότι έχω λάβει υπόψη όλους τους όρους της παρούσας Πρόσκλησης Εκδήλωσης Ενδιαφέροντος και αποδέχομαι αυτούς πλήρως και ανεπιφύλακτα. </w:t>
      </w:r>
    </w:p>
    <w:p w:rsidR="00E62ADE" w:rsidRPr="00E62ADE" w:rsidRDefault="00E62ADE" w:rsidP="00E62ADE">
      <w:pPr>
        <w:jc w:val="both"/>
        <w:rPr>
          <w:rFonts w:cstheme="minorHAnsi"/>
          <w:b/>
          <w:lang w:bidi="el-GR"/>
        </w:rPr>
      </w:pPr>
      <w:bookmarkStart w:id="8" w:name="bookmark14"/>
      <w:r w:rsidRPr="00E62ADE">
        <w:rPr>
          <w:rFonts w:cstheme="minorHAnsi"/>
          <w:b/>
          <w:lang w:bidi="el-GR"/>
        </w:rPr>
        <w:t>Συνημμένα Δικαιολογητικά:</w:t>
      </w:r>
      <w:bookmarkEnd w:id="8"/>
    </w:p>
    <w:p w:rsidR="00E62ADE" w:rsidRPr="00E62ADE" w:rsidRDefault="00E62ADE" w:rsidP="00E62ADE">
      <w:pPr>
        <w:jc w:val="both"/>
        <w:rPr>
          <w:rFonts w:cstheme="minorHAnsi"/>
          <w:b/>
          <w:lang w:bidi="el-GR"/>
        </w:rPr>
      </w:pPr>
      <w:r w:rsidRPr="00E62ADE">
        <w:rPr>
          <w:rFonts w:cstheme="minorHAnsi"/>
          <w:b/>
          <w:lang w:bidi="el-GR"/>
        </w:rPr>
        <w:t>1</w:t>
      </w:r>
      <w:r w:rsidRPr="00E62ADE">
        <w:rPr>
          <w:rFonts w:cstheme="minorHAnsi"/>
          <w:b/>
          <w:lang w:bidi="el-GR"/>
        </w:rPr>
        <w:tab/>
      </w:r>
    </w:p>
    <w:p w:rsidR="00E62ADE" w:rsidRPr="00E62ADE" w:rsidRDefault="00E62ADE" w:rsidP="00E62ADE">
      <w:pPr>
        <w:jc w:val="both"/>
        <w:rPr>
          <w:rFonts w:cstheme="minorHAnsi"/>
          <w:b/>
          <w:lang w:bidi="el-GR"/>
        </w:rPr>
      </w:pPr>
      <w:r w:rsidRPr="00E62ADE">
        <w:rPr>
          <w:rFonts w:cstheme="minorHAnsi"/>
          <w:b/>
          <w:lang w:bidi="el-GR"/>
        </w:rPr>
        <w:t>2</w:t>
      </w:r>
      <w:r w:rsidRPr="00E62ADE">
        <w:rPr>
          <w:rFonts w:cstheme="minorHAnsi"/>
          <w:b/>
          <w:lang w:bidi="el-GR"/>
        </w:rPr>
        <w:tab/>
      </w:r>
    </w:p>
    <w:p w:rsidR="00E62ADE" w:rsidRPr="00E62ADE" w:rsidRDefault="00E62ADE" w:rsidP="00E62ADE">
      <w:pPr>
        <w:jc w:val="both"/>
        <w:rPr>
          <w:rFonts w:cstheme="minorHAnsi"/>
          <w:b/>
          <w:lang w:bidi="el-GR"/>
        </w:rPr>
      </w:pPr>
      <w:r w:rsidRPr="00E62ADE">
        <w:rPr>
          <w:rFonts w:cstheme="minorHAnsi"/>
          <w:b/>
          <w:lang w:bidi="el-GR"/>
        </w:rPr>
        <w:t>3</w:t>
      </w:r>
      <w:r w:rsidRPr="00E62ADE">
        <w:rPr>
          <w:rFonts w:cstheme="minorHAnsi"/>
          <w:b/>
          <w:lang w:bidi="el-GR"/>
        </w:rPr>
        <w:tab/>
      </w:r>
      <w:r w:rsidRPr="00E62ADE">
        <w:rPr>
          <w:rFonts w:cstheme="minorHAnsi"/>
          <w:b/>
          <w:lang w:bidi="el-GR"/>
        </w:rPr>
        <w:tab/>
      </w:r>
    </w:p>
    <w:p w:rsidR="00E62ADE" w:rsidRPr="00E62ADE" w:rsidRDefault="00E62ADE" w:rsidP="00E62ADE">
      <w:pPr>
        <w:jc w:val="both"/>
        <w:rPr>
          <w:rFonts w:cstheme="minorHAnsi"/>
          <w:b/>
          <w:lang w:bidi="el-GR"/>
        </w:rPr>
      </w:pPr>
      <w:r w:rsidRPr="00E62ADE">
        <w:rPr>
          <w:rFonts w:cstheme="minorHAnsi"/>
          <w:b/>
          <w:lang w:bidi="el-GR"/>
        </w:rPr>
        <w:t>4</w:t>
      </w:r>
      <w:r w:rsidRPr="00E62ADE">
        <w:rPr>
          <w:rFonts w:cstheme="minorHAnsi"/>
          <w:b/>
          <w:lang w:bidi="el-GR"/>
        </w:rPr>
        <w:tab/>
      </w:r>
      <w:r w:rsidRPr="00E62ADE">
        <w:rPr>
          <w:rFonts w:cstheme="minorHAnsi"/>
          <w:b/>
          <w:lang w:bidi="el-GR"/>
        </w:rPr>
        <w:tab/>
      </w:r>
    </w:p>
    <w:p w:rsidR="00E62ADE" w:rsidRPr="004A6034" w:rsidRDefault="00E62ADE" w:rsidP="00E62ADE">
      <w:pPr>
        <w:jc w:val="center"/>
      </w:pPr>
      <w:r>
        <w:t>Ο/Η Αιτ…..</w:t>
      </w:r>
    </w:p>
    <w:p w:rsidR="00E62ADE" w:rsidRDefault="00E62ADE">
      <w:pPr>
        <w:rPr>
          <w:rFonts w:cstheme="minorHAnsi"/>
        </w:rPr>
      </w:pPr>
      <w:r>
        <w:rPr>
          <w:rFonts w:cstheme="minorHAnsi"/>
        </w:rPr>
        <w:br w:type="page"/>
      </w:r>
    </w:p>
    <w:p w:rsidR="006E06F0" w:rsidRPr="00730297" w:rsidRDefault="006E06F0" w:rsidP="006E06F0">
      <w:pPr>
        <w:jc w:val="both"/>
        <w:rPr>
          <w:rFonts w:cstheme="minorHAnsi"/>
        </w:rPr>
      </w:pPr>
    </w:p>
    <w:p w:rsidR="00D757C0" w:rsidRDefault="00D757C0" w:rsidP="00D757C0">
      <w:pPr>
        <w:jc w:val="both"/>
        <w:rPr>
          <w:rFonts w:cstheme="minorHAnsi"/>
        </w:rPr>
      </w:pPr>
      <w:r w:rsidRPr="00730297">
        <w:rPr>
          <w:rFonts w:cstheme="minorHAnsi"/>
        </w:rPr>
        <w:t>Υπεύθυνη Δήλωση Ι (δικαιολογητικό 6)</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415B84" w:rsidRPr="005F40B7" w:rsidTr="00415B84">
        <w:trPr>
          <w:cantSplit/>
          <w:trHeight w:val="419"/>
        </w:trPr>
        <w:tc>
          <w:tcPr>
            <w:tcW w:w="1383" w:type="dxa"/>
          </w:tcPr>
          <w:p w:rsidR="00415B84" w:rsidRPr="005F40B7" w:rsidRDefault="00415B84" w:rsidP="002C52D1">
            <w:pPr>
              <w:spacing w:before="240"/>
              <w:rPr>
                <w:rFonts w:ascii="Arial" w:hAnsi="Arial" w:cs="Arial"/>
                <w:sz w:val="20"/>
                <w:szCs w:val="20"/>
              </w:rPr>
            </w:pPr>
            <w:r w:rsidRPr="005F40B7">
              <w:rPr>
                <w:rFonts w:ascii="Arial" w:hAnsi="Arial" w:cs="Arial"/>
                <w:sz w:val="20"/>
                <w:szCs w:val="20"/>
              </w:rPr>
              <w:t>ΠΡΟΣ:</w:t>
            </w:r>
          </w:p>
        </w:tc>
        <w:tc>
          <w:tcPr>
            <w:tcW w:w="8960" w:type="dxa"/>
            <w:gridSpan w:val="14"/>
          </w:tcPr>
          <w:p w:rsidR="00415B84" w:rsidRPr="00EF3E78" w:rsidRDefault="00415B84" w:rsidP="00415B84">
            <w:pPr>
              <w:spacing w:before="240"/>
              <w:rPr>
                <w:rFonts w:ascii="Arial" w:hAnsi="Arial" w:cs="Arial"/>
              </w:rPr>
            </w:pPr>
          </w:p>
        </w:tc>
      </w:tr>
      <w:tr w:rsidR="00415B84" w:rsidRPr="005F40B7" w:rsidTr="00415B84">
        <w:trPr>
          <w:cantSplit/>
          <w:trHeight w:val="419"/>
        </w:trPr>
        <w:tc>
          <w:tcPr>
            <w:tcW w:w="1383" w:type="dxa"/>
          </w:tcPr>
          <w:p w:rsidR="00415B84" w:rsidRPr="005F40B7" w:rsidRDefault="00415B84" w:rsidP="00415B84">
            <w:pPr>
              <w:spacing w:before="240"/>
              <w:rPr>
                <w:rFonts w:ascii="Arial" w:hAnsi="Arial" w:cs="Arial"/>
                <w:sz w:val="16"/>
              </w:rPr>
            </w:pPr>
            <w:r w:rsidRPr="005F40B7">
              <w:rPr>
                <w:rFonts w:ascii="Arial" w:hAnsi="Arial" w:cs="Arial"/>
                <w:sz w:val="16"/>
              </w:rPr>
              <w:t>Ο – Η Όνομα:</w:t>
            </w:r>
          </w:p>
        </w:tc>
        <w:tc>
          <w:tcPr>
            <w:tcW w:w="3792" w:type="dxa"/>
            <w:gridSpan w:val="5"/>
          </w:tcPr>
          <w:p w:rsidR="00415B84" w:rsidRPr="005F40B7" w:rsidRDefault="00415B84" w:rsidP="00415B84">
            <w:pPr>
              <w:spacing w:before="240"/>
              <w:rPr>
                <w:rFonts w:ascii="Arial" w:hAnsi="Arial" w:cs="Arial"/>
                <w:sz w:val="16"/>
              </w:rPr>
            </w:pPr>
          </w:p>
        </w:tc>
        <w:tc>
          <w:tcPr>
            <w:tcW w:w="1093" w:type="dxa"/>
            <w:gridSpan w:val="3"/>
          </w:tcPr>
          <w:p w:rsidR="00415B84" w:rsidRPr="005F40B7" w:rsidRDefault="00415B84" w:rsidP="00415B84">
            <w:pPr>
              <w:spacing w:before="240"/>
              <w:rPr>
                <w:rFonts w:ascii="Arial" w:hAnsi="Arial" w:cs="Arial"/>
                <w:sz w:val="16"/>
              </w:rPr>
            </w:pPr>
            <w:r w:rsidRPr="005F40B7">
              <w:rPr>
                <w:rFonts w:ascii="Arial" w:hAnsi="Arial" w:cs="Arial"/>
                <w:sz w:val="16"/>
              </w:rPr>
              <w:t>Επώνυμο:</w:t>
            </w:r>
          </w:p>
        </w:tc>
        <w:tc>
          <w:tcPr>
            <w:tcW w:w="4075" w:type="dxa"/>
            <w:gridSpan w:val="6"/>
          </w:tcPr>
          <w:p w:rsidR="00415B84" w:rsidRPr="005F40B7" w:rsidRDefault="00415B84" w:rsidP="00415B84">
            <w:pPr>
              <w:spacing w:before="240"/>
              <w:rPr>
                <w:rFonts w:ascii="Arial" w:hAnsi="Arial" w:cs="Arial"/>
                <w:sz w:val="16"/>
              </w:rPr>
            </w:pPr>
          </w:p>
        </w:tc>
      </w:tr>
      <w:tr w:rsidR="00415B84" w:rsidRPr="005F40B7" w:rsidTr="00415B84">
        <w:trPr>
          <w:cantSplit/>
          <w:trHeight w:val="100"/>
        </w:trPr>
        <w:tc>
          <w:tcPr>
            <w:tcW w:w="2475" w:type="dxa"/>
            <w:gridSpan w:val="4"/>
          </w:tcPr>
          <w:p w:rsidR="00415B84" w:rsidRPr="005F40B7" w:rsidRDefault="00415B84" w:rsidP="00415B84">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rsidR="00415B84" w:rsidRPr="005F40B7" w:rsidRDefault="00415B84" w:rsidP="00415B84">
            <w:pPr>
              <w:spacing w:before="240"/>
              <w:rPr>
                <w:rFonts w:ascii="Arial" w:hAnsi="Arial" w:cs="Arial"/>
                <w:sz w:val="16"/>
              </w:rPr>
            </w:pPr>
          </w:p>
        </w:tc>
      </w:tr>
      <w:tr w:rsidR="00415B84" w:rsidRPr="005F40B7" w:rsidTr="00415B84">
        <w:trPr>
          <w:cantSplit/>
          <w:trHeight w:val="100"/>
        </w:trPr>
        <w:tc>
          <w:tcPr>
            <w:tcW w:w="2475" w:type="dxa"/>
            <w:gridSpan w:val="4"/>
          </w:tcPr>
          <w:p w:rsidR="00415B84" w:rsidRPr="005F40B7" w:rsidRDefault="00415B84" w:rsidP="00415B84">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rsidR="00415B84" w:rsidRPr="005F40B7" w:rsidRDefault="00415B84" w:rsidP="00415B84">
            <w:pPr>
              <w:spacing w:before="240"/>
              <w:rPr>
                <w:rFonts w:ascii="Arial" w:hAnsi="Arial" w:cs="Arial"/>
                <w:sz w:val="16"/>
              </w:rPr>
            </w:pPr>
          </w:p>
        </w:tc>
      </w:tr>
      <w:tr w:rsidR="00415B84" w:rsidRPr="005F40B7" w:rsidTr="00415B84">
        <w:trPr>
          <w:cantSplit/>
          <w:trHeight w:val="197"/>
        </w:trPr>
        <w:tc>
          <w:tcPr>
            <w:tcW w:w="2475" w:type="dxa"/>
            <w:gridSpan w:val="4"/>
          </w:tcPr>
          <w:p w:rsidR="00415B84" w:rsidRPr="005F40B7" w:rsidRDefault="00415B84" w:rsidP="002C52D1">
            <w:pPr>
              <w:spacing w:before="240"/>
              <w:rPr>
                <w:rFonts w:ascii="Arial" w:hAnsi="Arial" w:cs="Arial"/>
                <w:sz w:val="16"/>
              </w:rPr>
            </w:pPr>
            <w:r w:rsidRPr="005F40B7">
              <w:rPr>
                <w:rFonts w:ascii="Arial" w:hAnsi="Arial" w:cs="Arial"/>
                <w:sz w:val="16"/>
              </w:rPr>
              <w:t>Ημερομηνία γέννησης:</w:t>
            </w:r>
          </w:p>
        </w:tc>
        <w:tc>
          <w:tcPr>
            <w:tcW w:w="7868" w:type="dxa"/>
            <w:gridSpan w:val="11"/>
          </w:tcPr>
          <w:p w:rsidR="00415B84" w:rsidRPr="005F40B7" w:rsidRDefault="00415B84" w:rsidP="00415B84">
            <w:pPr>
              <w:spacing w:before="240"/>
              <w:rPr>
                <w:rFonts w:ascii="Arial" w:hAnsi="Arial" w:cs="Arial"/>
                <w:sz w:val="16"/>
              </w:rPr>
            </w:pPr>
          </w:p>
        </w:tc>
      </w:tr>
      <w:tr w:rsidR="00415B84" w:rsidRPr="005F40B7" w:rsidTr="00415B84">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rsidR="00415B84" w:rsidRPr="005F40B7" w:rsidRDefault="00415B84" w:rsidP="00415B84">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rsidR="00415B84" w:rsidRPr="005F40B7" w:rsidRDefault="00415B84" w:rsidP="00415B84">
            <w:pPr>
              <w:spacing w:before="240"/>
              <w:rPr>
                <w:rFonts w:ascii="Arial" w:hAnsi="Arial" w:cs="Arial"/>
                <w:sz w:val="16"/>
              </w:rPr>
            </w:pPr>
          </w:p>
        </w:tc>
      </w:tr>
      <w:tr w:rsidR="00415B84" w:rsidRPr="005F40B7" w:rsidTr="00415B84">
        <w:trPr>
          <w:cantSplit/>
          <w:trHeight w:val="425"/>
        </w:trPr>
        <w:tc>
          <w:tcPr>
            <w:tcW w:w="2475" w:type="dxa"/>
            <w:gridSpan w:val="4"/>
          </w:tcPr>
          <w:p w:rsidR="00415B84" w:rsidRPr="005F40B7" w:rsidRDefault="00415B84" w:rsidP="00415B84">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rsidR="00415B84" w:rsidRPr="005F40B7" w:rsidRDefault="00415B84" w:rsidP="00415B84">
            <w:pPr>
              <w:spacing w:before="240"/>
              <w:rPr>
                <w:rFonts w:ascii="Arial" w:hAnsi="Arial" w:cs="Arial"/>
                <w:sz w:val="16"/>
              </w:rPr>
            </w:pPr>
          </w:p>
        </w:tc>
        <w:tc>
          <w:tcPr>
            <w:tcW w:w="729" w:type="dxa"/>
            <w:gridSpan w:val="2"/>
          </w:tcPr>
          <w:p w:rsidR="00415B84" w:rsidRPr="005F40B7" w:rsidRDefault="00415B84" w:rsidP="00415B84">
            <w:pPr>
              <w:spacing w:before="240"/>
              <w:rPr>
                <w:rFonts w:ascii="Arial" w:hAnsi="Arial" w:cs="Arial"/>
                <w:sz w:val="16"/>
              </w:rPr>
            </w:pPr>
            <w:r w:rsidRPr="005F40B7">
              <w:rPr>
                <w:rFonts w:ascii="Arial" w:hAnsi="Arial" w:cs="Arial"/>
                <w:sz w:val="16"/>
              </w:rPr>
              <w:t>Τηλ:</w:t>
            </w:r>
          </w:p>
        </w:tc>
        <w:tc>
          <w:tcPr>
            <w:tcW w:w="4075" w:type="dxa"/>
            <w:gridSpan w:val="6"/>
          </w:tcPr>
          <w:p w:rsidR="00415B84" w:rsidRPr="005F40B7" w:rsidRDefault="00415B84" w:rsidP="00415B84">
            <w:pPr>
              <w:spacing w:before="240"/>
              <w:rPr>
                <w:rFonts w:ascii="Arial" w:hAnsi="Arial" w:cs="Arial"/>
                <w:sz w:val="16"/>
              </w:rPr>
            </w:pPr>
          </w:p>
        </w:tc>
      </w:tr>
      <w:tr w:rsidR="00415B84" w:rsidRPr="005F40B7" w:rsidTr="00415B84">
        <w:trPr>
          <w:cantSplit/>
          <w:trHeight w:val="425"/>
        </w:trPr>
        <w:tc>
          <w:tcPr>
            <w:tcW w:w="1716" w:type="dxa"/>
            <w:gridSpan w:val="2"/>
          </w:tcPr>
          <w:p w:rsidR="00415B84" w:rsidRPr="005F40B7" w:rsidRDefault="00415B84" w:rsidP="00415B84">
            <w:pPr>
              <w:spacing w:before="240"/>
              <w:rPr>
                <w:rFonts w:ascii="Arial" w:hAnsi="Arial" w:cs="Arial"/>
                <w:sz w:val="16"/>
              </w:rPr>
            </w:pPr>
            <w:r w:rsidRPr="005F40B7">
              <w:rPr>
                <w:rFonts w:ascii="Arial" w:hAnsi="Arial" w:cs="Arial"/>
                <w:sz w:val="16"/>
              </w:rPr>
              <w:t>Τόπος Κατοικίας:</w:t>
            </w:r>
          </w:p>
        </w:tc>
        <w:tc>
          <w:tcPr>
            <w:tcW w:w="2731" w:type="dxa"/>
            <w:gridSpan w:val="3"/>
          </w:tcPr>
          <w:p w:rsidR="00415B84" w:rsidRPr="005F40B7" w:rsidRDefault="00415B84" w:rsidP="00415B84">
            <w:pPr>
              <w:spacing w:before="240"/>
              <w:rPr>
                <w:rFonts w:ascii="Arial" w:hAnsi="Arial" w:cs="Arial"/>
                <w:sz w:val="16"/>
              </w:rPr>
            </w:pPr>
          </w:p>
        </w:tc>
        <w:tc>
          <w:tcPr>
            <w:tcW w:w="728" w:type="dxa"/>
          </w:tcPr>
          <w:p w:rsidR="00415B84" w:rsidRPr="005F40B7" w:rsidRDefault="00415B84" w:rsidP="00415B84">
            <w:pPr>
              <w:spacing w:before="240"/>
              <w:rPr>
                <w:rFonts w:ascii="Arial" w:hAnsi="Arial" w:cs="Arial"/>
                <w:sz w:val="16"/>
              </w:rPr>
            </w:pPr>
            <w:r w:rsidRPr="005F40B7">
              <w:rPr>
                <w:rFonts w:ascii="Arial" w:hAnsi="Arial" w:cs="Arial"/>
                <w:sz w:val="16"/>
              </w:rPr>
              <w:t>Οδός:</w:t>
            </w:r>
          </w:p>
        </w:tc>
        <w:tc>
          <w:tcPr>
            <w:tcW w:w="2185" w:type="dxa"/>
            <w:gridSpan w:val="5"/>
          </w:tcPr>
          <w:p w:rsidR="00415B84" w:rsidRPr="005F40B7" w:rsidRDefault="00415B84" w:rsidP="00415B84">
            <w:pPr>
              <w:spacing w:before="240"/>
              <w:rPr>
                <w:rFonts w:ascii="Arial" w:hAnsi="Arial" w:cs="Arial"/>
                <w:sz w:val="16"/>
              </w:rPr>
            </w:pPr>
          </w:p>
        </w:tc>
        <w:tc>
          <w:tcPr>
            <w:tcW w:w="728" w:type="dxa"/>
          </w:tcPr>
          <w:p w:rsidR="00415B84" w:rsidRPr="005F40B7" w:rsidRDefault="00415B84" w:rsidP="00415B84">
            <w:pPr>
              <w:spacing w:before="240"/>
              <w:rPr>
                <w:rFonts w:ascii="Arial" w:hAnsi="Arial" w:cs="Arial"/>
                <w:sz w:val="16"/>
              </w:rPr>
            </w:pPr>
            <w:r w:rsidRPr="005F40B7">
              <w:rPr>
                <w:rFonts w:ascii="Arial" w:hAnsi="Arial" w:cs="Arial"/>
                <w:sz w:val="16"/>
              </w:rPr>
              <w:t>Αριθ:</w:t>
            </w:r>
          </w:p>
        </w:tc>
        <w:tc>
          <w:tcPr>
            <w:tcW w:w="546" w:type="dxa"/>
          </w:tcPr>
          <w:p w:rsidR="00415B84" w:rsidRPr="005F40B7" w:rsidRDefault="00415B84" w:rsidP="00415B84">
            <w:pPr>
              <w:spacing w:before="240"/>
              <w:rPr>
                <w:rFonts w:ascii="Arial" w:hAnsi="Arial" w:cs="Arial"/>
                <w:sz w:val="16"/>
              </w:rPr>
            </w:pPr>
          </w:p>
        </w:tc>
        <w:tc>
          <w:tcPr>
            <w:tcW w:w="546" w:type="dxa"/>
          </w:tcPr>
          <w:p w:rsidR="00415B84" w:rsidRPr="005F40B7" w:rsidRDefault="00415B84" w:rsidP="00415B84">
            <w:pPr>
              <w:spacing w:before="240"/>
              <w:rPr>
                <w:rFonts w:ascii="Arial" w:hAnsi="Arial" w:cs="Arial"/>
                <w:sz w:val="16"/>
              </w:rPr>
            </w:pPr>
            <w:r w:rsidRPr="005F40B7">
              <w:rPr>
                <w:rFonts w:ascii="Arial" w:hAnsi="Arial" w:cs="Arial"/>
                <w:sz w:val="16"/>
              </w:rPr>
              <w:t>ΤΚ:</w:t>
            </w:r>
          </w:p>
        </w:tc>
        <w:tc>
          <w:tcPr>
            <w:tcW w:w="1163" w:type="dxa"/>
          </w:tcPr>
          <w:p w:rsidR="00415B84" w:rsidRPr="005F40B7" w:rsidRDefault="00415B84" w:rsidP="00415B84">
            <w:pPr>
              <w:spacing w:before="240"/>
              <w:rPr>
                <w:rFonts w:ascii="Arial" w:hAnsi="Arial" w:cs="Arial"/>
                <w:sz w:val="16"/>
              </w:rPr>
            </w:pPr>
          </w:p>
        </w:tc>
      </w:tr>
      <w:tr w:rsidR="00415B84" w:rsidRPr="005F40B7" w:rsidTr="00415B84">
        <w:trPr>
          <w:cantSplit/>
          <w:trHeight w:val="526"/>
        </w:trPr>
        <w:tc>
          <w:tcPr>
            <w:tcW w:w="2381" w:type="dxa"/>
            <w:gridSpan w:val="3"/>
          </w:tcPr>
          <w:p w:rsidR="00415B84" w:rsidRPr="005F40B7" w:rsidRDefault="00415B84" w:rsidP="00415B84">
            <w:pPr>
              <w:spacing w:before="240"/>
              <w:rPr>
                <w:rFonts w:ascii="Arial" w:hAnsi="Arial" w:cs="Arial"/>
                <w:sz w:val="16"/>
              </w:rPr>
            </w:pPr>
            <w:r w:rsidRPr="005F40B7">
              <w:rPr>
                <w:rFonts w:ascii="Arial" w:hAnsi="Arial" w:cs="Arial"/>
                <w:sz w:val="16"/>
              </w:rPr>
              <w:t>Αρ. Τηλεομοιοτύπου (</w:t>
            </w:r>
            <w:r w:rsidRPr="005F40B7">
              <w:rPr>
                <w:rFonts w:ascii="Arial" w:hAnsi="Arial" w:cs="Arial"/>
                <w:sz w:val="16"/>
                <w:lang w:val="en-US"/>
              </w:rPr>
              <w:t>Fax</w:t>
            </w:r>
            <w:r w:rsidRPr="005F40B7">
              <w:rPr>
                <w:rFonts w:ascii="Arial" w:hAnsi="Arial" w:cs="Arial"/>
                <w:sz w:val="16"/>
              </w:rPr>
              <w:t>):</w:t>
            </w:r>
          </w:p>
        </w:tc>
        <w:tc>
          <w:tcPr>
            <w:tcW w:w="3190" w:type="dxa"/>
            <w:gridSpan w:val="5"/>
          </w:tcPr>
          <w:p w:rsidR="00415B84" w:rsidRPr="005F40B7" w:rsidRDefault="00415B84" w:rsidP="00415B84">
            <w:pPr>
              <w:spacing w:before="240"/>
              <w:rPr>
                <w:rFonts w:ascii="Arial" w:hAnsi="Arial" w:cs="Arial"/>
                <w:sz w:val="16"/>
              </w:rPr>
            </w:pPr>
          </w:p>
        </w:tc>
        <w:tc>
          <w:tcPr>
            <w:tcW w:w="1457" w:type="dxa"/>
            <w:gridSpan w:val="2"/>
          </w:tcPr>
          <w:p w:rsidR="00415B84" w:rsidRPr="005F40B7" w:rsidRDefault="00415B84" w:rsidP="00415B84">
            <w:pPr>
              <w:rPr>
                <w:rFonts w:ascii="Arial" w:hAnsi="Arial" w:cs="Arial"/>
                <w:sz w:val="16"/>
              </w:rPr>
            </w:pPr>
            <w:r w:rsidRPr="005F40B7">
              <w:rPr>
                <w:rFonts w:ascii="Arial" w:hAnsi="Arial" w:cs="Arial"/>
                <w:sz w:val="16"/>
              </w:rPr>
              <w:t>Δ/νση Ηλεκτρ. Ταχυδρομείου</w:t>
            </w:r>
          </w:p>
          <w:p w:rsidR="00415B84" w:rsidRPr="005F40B7" w:rsidRDefault="00415B84" w:rsidP="00415B84">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rsidR="00415B84" w:rsidRPr="005F40B7" w:rsidRDefault="00415B84" w:rsidP="00415B84">
            <w:pPr>
              <w:spacing w:before="240"/>
              <w:rPr>
                <w:rFonts w:ascii="Arial" w:hAnsi="Arial" w:cs="Arial"/>
                <w:sz w:val="16"/>
              </w:rPr>
            </w:pPr>
          </w:p>
        </w:tc>
      </w:tr>
    </w:tbl>
    <w:p w:rsidR="00415B84" w:rsidRDefault="00415B84" w:rsidP="00415B84">
      <w:pPr>
        <w:rPr>
          <w:rFonts w:cstheme="minorHAnsi"/>
        </w:rPr>
      </w:pPr>
    </w:p>
    <w:p w:rsidR="00415B84" w:rsidRPr="00415B84" w:rsidRDefault="00415B84" w:rsidP="00415B84">
      <w:pPr>
        <w:rPr>
          <w:rFonts w:cstheme="minorHAnsi"/>
        </w:rPr>
      </w:pPr>
      <w:r w:rsidRPr="00415B84">
        <w:rPr>
          <w:rFonts w:cstheme="minorHAnsi"/>
        </w:rPr>
        <w:t>Με ατομική μου ευθύνη και γνωρίζοντας τις κυρώσεις, που προβλέπονται από τις διατάξεις της παρ. 6 του άρθρου 22 του Ν. 1599/1986, δηλώνω ότι:</w:t>
      </w:r>
    </w:p>
    <w:p w:rsidR="00415B84" w:rsidRDefault="00415B84">
      <w:pPr>
        <w:rPr>
          <w:rFonts w:cstheme="minorHAnsi"/>
        </w:rPr>
      </w:pPr>
    </w:p>
    <w:p w:rsidR="00415B84" w:rsidRPr="002C52D1" w:rsidRDefault="00415B84" w:rsidP="002C52D1">
      <w:pPr>
        <w:pStyle w:val="ListParagraph"/>
        <w:numPr>
          <w:ilvl w:val="0"/>
          <w:numId w:val="18"/>
        </w:numPr>
        <w:ind w:left="0" w:firstLine="0"/>
        <w:rPr>
          <w:rFonts w:cstheme="minorHAnsi"/>
        </w:rPr>
      </w:pPr>
      <w:r w:rsidRPr="002C52D1">
        <w:rPr>
          <w:rFonts w:cstheme="minorHAnsi"/>
        </w:rPr>
        <w:t xml:space="preserve">Τα στοιχεία του βιογραφικού </w:t>
      </w:r>
      <w:r w:rsidR="002C52D1" w:rsidRPr="002C52D1">
        <w:rPr>
          <w:rFonts w:cstheme="minorHAnsi"/>
        </w:rPr>
        <w:t xml:space="preserve">μου </w:t>
      </w:r>
      <w:r w:rsidRPr="002C52D1">
        <w:rPr>
          <w:rFonts w:cstheme="minorHAnsi"/>
        </w:rPr>
        <w:t xml:space="preserve">σημειώματος είναι αληθή,  </w:t>
      </w:r>
    </w:p>
    <w:p w:rsidR="00415B84" w:rsidRPr="00415B84" w:rsidRDefault="002C52D1" w:rsidP="00415B84">
      <w:pPr>
        <w:rPr>
          <w:rFonts w:cstheme="minorHAnsi"/>
        </w:rPr>
      </w:pPr>
      <w:r>
        <w:rPr>
          <w:rFonts w:cstheme="minorHAnsi"/>
        </w:rPr>
        <w:t>•</w:t>
      </w:r>
      <w:r>
        <w:rPr>
          <w:rFonts w:cstheme="minorHAnsi"/>
        </w:rPr>
        <w:tab/>
        <w:t>έλαβα</w:t>
      </w:r>
      <w:r w:rsidR="00415B84" w:rsidRPr="00415B84">
        <w:rPr>
          <w:rFonts w:cstheme="minorHAnsi"/>
        </w:rPr>
        <w:t xml:space="preserve"> γνώση των όρων της παρούσας πρόσκλησης εκδήλωσης ενδιαφέροντος και τους αποδέχεται   όλους ανεπιφύλακτα</w:t>
      </w:r>
    </w:p>
    <w:p w:rsidR="00415B84" w:rsidRPr="00415B84" w:rsidRDefault="00415B84" w:rsidP="00415B84">
      <w:pPr>
        <w:rPr>
          <w:rFonts w:cstheme="minorHAnsi"/>
        </w:rPr>
      </w:pPr>
      <w:r w:rsidRPr="00415B84">
        <w:rPr>
          <w:rFonts w:cstheme="minorHAnsi"/>
        </w:rPr>
        <w:t>•</w:t>
      </w:r>
      <w:r w:rsidRPr="00415B84">
        <w:rPr>
          <w:rFonts w:cstheme="minorHAnsi"/>
        </w:rPr>
        <w:tab/>
      </w:r>
      <w:r w:rsidR="002C52D1">
        <w:rPr>
          <w:rFonts w:cstheme="minorHAnsi"/>
        </w:rPr>
        <w:t>έχω</w:t>
      </w:r>
      <w:r w:rsidRPr="00415B84">
        <w:rPr>
          <w:rFonts w:cstheme="minorHAnsi"/>
        </w:rPr>
        <w:t xml:space="preserve"> λάβει τον διδακτορικό του τίτλο (ημερομηνία επιτυχούς υποστήριξης) μετά την 1.1.2014, </w:t>
      </w:r>
    </w:p>
    <w:p w:rsidR="00415B84" w:rsidRPr="00415B84" w:rsidRDefault="00415B84" w:rsidP="00415B84">
      <w:pPr>
        <w:rPr>
          <w:rFonts w:cstheme="minorHAnsi"/>
        </w:rPr>
      </w:pPr>
      <w:r w:rsidRPr="00415B84">
        <w:rPr>
          <w:rFonts w:cstheme="minorHAnsi"/>
        </w:rPr>
        <w:t>•</w:t>
      </w:r>
      <w:r w:rsidRPr="00415B84">
        <w:rPr>
          <w:rFonts w:cstheme="minorHAnsi"/>
        </w:rPr>
        <w:tab/>
      </w:r>
      <w:r w:rsidR="002C52D1">
        <w:rPr>
          <w:rFonts w:cstheme="minorHAnsi"/>
        </w:rPr>
        <w:t>διαθέτω</w:t>
      </w:r>
      <w:r w:rsidRPr="00415B84">
        <w:rPr>
          <w:rFonts w:cstheme="minorHAnsi"/>
        </w:rPr>
        <w:t xml:space="preserve"> σωρευτική αυτοδύναμη διδασκαλία, μετά την απόκτηση του διδακτορικού διπλώματος, σε Α.Ε.Ι. που δεν υπερβαίνει τα πέντε (5) ακαδημαϊκά εξάμηνα. </w:t>
      </w:r>
      <w:r w:rsidR="00441753" w:rsidRPr="00441753">
        <w:rPr>
          <w:rFonts w:cstheme="minorHAnsi"/>
        </w:rPr>
        <w:t>Ειδικότερα, διαθέτ</w:t>
      </w:r>
      <w:r w:rsidR="00441753">
        <w:rPr>
          <w:rFonts w:cstheme="minorHAnsi"/>
        </w:rPr>
        <w:t>ω</w:t>
      </w:r>
      <w:r w:rsidR="00441753" w:rsidRPr="00441753">
        <w:rPr>
          <w:rFonts w:cstheme="minorHAnsi"/>
        </w:rPr>
        <w:t>…x…εξάμηνο/α αυτοδύναμης διδασκαλίας σε φορείς τριτοβάθμιας εκπαίδευσης, μετά την απόκτηση του διδακτορικού διπλώματος.</w:t>
      </w:r>
    </w:p>
    <w:p w:rsidR="00415B84" w:rsidRPr="00415B84" w:rsidRDefault="00415B84" w:rsidP="00415B84">
      <w:pPr>
        <w:rPr>
          <w:rFonts w:cstheme="minorHAnsi"/>
        </w:rPr>
      </w:pPr>
      <w:r w:rsidRPr="00415B84">
        <w:rPr>
          <w:rFonts w:cstheme="minorHAnsi"/>
        </w:rPr>
        <w:t>•</w:t>
      </w:r>
      <w:r w:rsidRPr="00415B84">
        <w:rPr>
          <w:rFonts w:cstheme="minorHAnsi"/>
        </w:rPr>
        <w:tab/>
        <w:t xml:space="preserve">δεν </w:t>
      </w:r>
      <w:r w:rsidR="002C52D1">
        <w:rPr>
          <w:rFonts w:cstheme="minorHAnsi"/>
        </w:rPr>
        <w:t>κατέχω</w:t>
      </w:r>
      <w:r w:rsidRPr="00415B84">
        <w:rPr>
          <w:rFonts w:cstheme="minorHAnsi"/>
        </w:rPr>
        <w:t xml:space="preserve"> θέση Ομότιμου Καθηγητή ή αφυπηρετήσαντος μέλους ΔΕΠ του οικείου ή άλλου ΑΕΙ της ημεδαπής ή της αλλοδαπής.</w:t>
      </w:r>
    </w:p>
    <w:p w:rsidR="00415B84" w:rsidRPr="00415B84" w:rsidRDefault="00415B84" w:rsidP="00415B84">
      <w:pPr>
        <w:rPr>
          <w:rFonts w:cstheme="minorHAnsi"/>
        </w:rPr>
      </w:pPr>
      <w:r w:rsidRPr="00415B84">
        <w:rPr>
          <w:rFonts w:cstheme="minorHAnsi"/>
        </w:rPr>
        <w:t>•</w:t>
      </w:r>
      <w:r w:rsidRPr="00415B84">
        <w:rPr>
          <w:rFonts w:cstheme="minorHAnsi"/>
        </w:rPr>
        <w:tab/>
        <w:t xml:space="preserve">δεν </w:t>
      </w:r>
      <w:r w:rsidR="002C52D1">
        <w:rPr>
          <w:rFonts w:cstheme="minorHAnsi"/>
        </w:rPr>
        <w:t>κατέχω</w:t>
      </w:r>
      <w:r w:rsidRPr="00415B84">
        <w:rPr>
          <w:rFonts w:cstheme="minorHAnsi"/>
        </w:rPr>
        <w:t xml:space="preserve"> θέση μέλους ΔΕΠ, Ειδικού Εκπαιδευτικού Προσωπικού (ΕΕΠ), Εργαστηριακού Διδακτικού Προσωπικού (ΕΔΙΠ) και Ειδικού Τεχνικού Εργαστηριακού Προσωπικού (ΕΤΕΠ) των ΑΕΙ ή Συνεργαζόμενου Εκπαιδευτικού Προσωπικού (ΣΕΠ) του ΕΑΠ. </w:t>
      </w:r>
    </w:p>
    <w:p w:rsidR="00415B84" w:rsidRPr="00415B84" w:rsidRDefault="00415B84" w:rsidP="00415B84">
      <w:pPr>
        <w:rPr>
          <w:rFonts w:cstheme="minorHAnsi"/>
        </w:rPr>
      </w:pPr>
      <w:r w:rsidRPr="00415B84">
        <w:rPr>
          <w:rFonts w:cstheme="minorHAnsi"/>
        </w:rPr>
        <w:lastRenderedPageBreak/>
        <w:t>•</w:t>
      </w:r>
      <w:r w:rsidRPr="00415B84">
        <w:rPr>
          <w:rFonts w:cstheme="minorHAnsi"/>
        </w:rPr>
        <w:tab/>
        <w:t xml:space="preserve">δεν </w:t>
      </w:r>
      <w:r w:rsidR="002C52D1">
        <w:rPr>
          <w:rFonts w:cstheme="minorHAnsi"/>
        </w:rPr>
        <w:t>κατέχω</w:t>
      </w:r>
      <w:r w:rsidRPr="00415B84">
        <w:rPr>
          <w:rFonts w:cstheme="minorHAnsi"/>
        </w:rPr>
        <w:t xml:space="preserve"> θέση ερευνητή ή λειτουργικού επιστήμονα ερευνητικών και τεχνολογικών φορέων του άρθρου 13Α του Ν. 4310/2014 (Α’ 258) και λοιπών ερευνητικών οργανισμών.</w:t>
      </w:r>
    </w:p>
    <w:p w:rsidR="00415B84" w:rsidRPr="00415B84" w:rsidRDefault="00415B84" w:rsidP="00415B84">
      <w:pPr>
        <w:rPr>
          <w:rFonts w:cstheme="minorHAnsi"/>
        </w:rPr>
      </w:pPr>
      <w:r w:rsidRPr="00415B84">
        <w:rPr>
          <w:rFonts w:cstheme="minorHAnsi"/>
        </w:rPr>
        <w:t>•</w:t>
      </w:r>
      <w:r w:rsidRPr="00415B84">
        <w:rPr>
          <w:rFonts w:cstheme="minorHAnsi"/>
        </w:rPr>
        <w:tab/>
        <w:t xml:space="preserve">δεν </w:t>
      </w:r>
      <w:r w:rsidR="002C52D1">
        <w:rPr>
          <w:rFonts w:cstheme="minorHAnsi"/>
        </w:rPr>
        <w:t>είμαι</w:t>
      </w:r>
      <w:r w:rsidRPr="00415B84">
        <w:rPr>
          <w:rFonts w:cstheme="minorHAnsi"/>
        </w:rPr>
        <w:t xml:space="preserve"> συνταξιούχος του ιδιωτικού ή ευρύτερου δημόσιου τομέα. </w:t>
      </w:r>
    </w:p>
    <w:p w:rsidR="00415B84" w:rsidRPr="00415B84" w:rsidRDefault="00415B84" w:rsidP="00415B84">
      <w:pPr>
        <w:rPr>
          <w:rFonts w:cstheme="minorHAnsi"/>
        </w:rPr>
      </w:pPr>
      <w:r w:rsidRPr="00415B84">
        <w:rPr>
          <w:rFonts w:cstheme="minorHAnsi"/>
        </w:rPr>
        <w:t>•</w:t>
      </w:r>
      <w:r w:rsidRPr="00415B84">
        <w:rPr>
          <w:rFonts w:cstheme="minorHAnsi"/>
        </w:rPr>
        <w:tab/>
        <w:t xml:space="preserve">δεν </w:t>
      </w:r>
      <w:r w:rsidR="002C52D1">
        <w:rPr>
          <w:rFonts w:cstheme="minorHAnsi"/>
        </w:rPr>
        <w:t>είμαι</w:t>
      </w:r>
      <w:r w:rsidRPr="00415B84">
        <w:rPr>
          <w:rFonts w:cstheme="minorHAnsi"/>
        </w:rPr>
        <w:t xml:space="preserve"> υπάλληλος με σχέση Δημόσιου Δικαίου ή Ιδιωτικού Δικαίου Αορίστου Χρόνου σε φορείς του δημόσιου τομέα, όπως αυτός οριοθετείται στην περ. α) της παρ. 1 του άρθρου 14 του ν. 4270/2014, και</w:t>
      </w:r>
    </w:p>
    <w:p w:rsidR="00415B84" w:rsidRPr="00415B84" w:rsidRDefault="00415B84" w:rsidP="00415B84">
      <w:pPr>
        <w:rPr>
          <w:rFonts w:cstheme="minorHAnsi"/>
        </w:rPr>
      </w:pPr>
      <w:r w:rsidRPr="00415B84">
        <w:rPr>
          <w:rFonts w:cstheme="minorHAnsi"/>
        </w:rPr>
        <w:t>•</w:t>
      </w:r>
      <w:r w:rsidRPr="00415B84">
        <w:rPr>
          <w:rFonts w:cstheme="minorHAnsi"/>
        </w:rPr>
        <w:tab/>
        <w:t xml:space="preserve">δεν </w:t>
      </w:r>
      <w:r w:rsidR="002C52D1">
        <w:rPr>
          <w:rFonts w:cstheme="minorHAnsi"/>
        </w:rPr>
        <w:t>έχω</w:t>
      </w:r>
      <w:r w:rsidRPr="00415B84">
        <w:rPr>
          <w:rFonts w:cstheme="minorHAnsi"/>
        </w:rPr>
        <w:t xml:space="preserve"> υπερβεί το εξηκοστό έβδομο (67ο) έτος της ηλικίας. </w:t>
      </w:r>
    </w:p>
    <w:p w:rsidR="00D757C0" w:rsidRPr="00415B84" w:rsidRDefault="00D757C0">
      <w:pPr>
        <w:rPr>
          <w:rFonts w:cstheme="minorHAnsi"/>
        </w:rPr>
      </w:pPr>
      <w:r>
        <w:rPr>
          <w:rFonts w:cstheme="minorHAnsi"/>
        </w:rPr>
        <w:br w:type="page"/>
      </w:r>
    </w:p>
    <w:p w:rsidR="00D757C0" w:rsidRPr="00D459FB" w:rsidRDefault="00D757C0" w:rsidP="00D757C0">
      <w:pPr>
        <w:jc w:val="both"/>
        <w:rPr>
          <w:rFonts w:cstheme="minorHAnsi"/>
        </w:rPr>
      </w:pPr>
      <w:r w:rsidRPr="00730297">
        <w:rPr>
          <w:rFonts w:cstheme="minorHAnsi"/>
        </w:rPr>
        <w:lastRenderedPageBreak/>
        <w:t>Υπεύθυνη Δήλωση ΙΙ (αφορά μόνο τους άνδρες υποψηφίους – δικαιολογητικό 7)</w:t>
      </w:r>
    </w:p>
    <w:p w:rsidR="00415B84" w:rsidRPr="00D459FB" w:rsidRDefault="00415B84" w:rsidP="00D757C0">
      <w:pPr>
        <w:jc w:val="both"/>
        <w:rPr>
          <w:rFonts w:cstheme="minorHAnsi"/>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415B84" w:rsidRPr="005F40B7" w:rsidTr="00415B84">
        <w:trPr>
          <w:cantSplit/>
          <w:trHeight w:val="419"/>
        </w:trPr>
        <w:tc>
          <w:tcPr>
            <w:tcW w:w="1383" w:type="dxa"/>
          </w:tcPr>
          <w:p w:rsidR="00415B84" w:rsidRPr="005F40B7" w:rsidRDefault="00415B84" w:rsidP="002C52D1">
            <w:pPr>
              <w:spacing w:before="240"/>
              <w:rPr>
                <w:rFonts w:ascii="Arial" w:hAnsi="Arial" w:cs="Arial"/>
                <w:sz w:val="20"/>
                <w:szCs w:val="20"/>
              </w:rPr>
            </w:pPr>
            <w:r w:rsidRPr="005F40B7">
              <w:rPr>
                <w:rFonts w:ascii="Arial" w:hAnsi="Arial" w:cs="Arial"/>
                <w:sz w:val="20"/>
                <w:szCs w:val="20"/>
              </w:rPr>
              <w:t>ΠΡΟΣ:</w:t>
            </w:r>
          </w:p>
        </w:tc>
        <w:tc>
          <w:tcPr>
            <w:tcW w:w="8960" w:type="dxa"/>
            <w:gridSpan w:val="14"/>
          </w:tcPr>
          <w:p w:rsidR="00415B84" w:rsidRPr="00EF3E78" w:rsidRDefault="00415B84" w:rsidP="00415B84">
            <w:pPr>
              <w:spacing w:before="240"/>
              <w:rPr>
                <w:rFonts w:ascii="Arial" w:hAnsi="Arial" w:cs="Arial"/>
              </w:rPr>
            </w:pPr>
          </w:p>
        </w:tc>
      </w:tr>
      <w:tr w:rsidR="00415B84" w:rsidRPr="005F40B7" w:rsidTr="00415B84">
        <w:trPr>
          <w:cantSplit/>
          <w:trHeight w:val="419"/>
        </w:trPr>
        <w:tc>
          <w:tcPr>
            <w:tcW w:w="1383" w:type="dxa"/>
          </w:tcPr>
          <w:p w:rsidR="00415B84" w:rsidRPr="005F40B7" w:rsidRDefault="00415B84" w:rsidP="00415B84">
            <w:pPr>
              <w:spacing w:before="240"/>
              <w:rPr>
                <w:rFonts w:ascii="Arial" w:hAnsi="Arial" w:cs="Arial"/>
                <w:sz w:val="16"/>
              </w:rPr>
            </w:pPr>
            <w:r w:rsidRPr="005F40B7">
              <w:rPr>
                <w:rFonts w:ascii="Arial" w:hAnsi="Arial" w:cs="Arial"/>
                <w:sz w:val="16"/>
              </w:rPr>
              <w:t>Ο – Η Όνομα:</w:t>
            </w:r>
          </w:p>
        </w:tc>
        <w:tc>
          <w:tcPr>
            <w:tcW w:w="3792" w:type="dxa"/>
            <w:gridSpan w:val="5"/>
          </w:tcPr>
          <w:p w:rsidR="00415B84" w:rsidRPr="005F40B7" w:rsidRDefault="00415B84" w:rsidP="00415B84">
            <w:pPr>
              <w:spacing w:before="240"/>
              <w:rPr>
                <w:rFonts w:ascii="Arial" w:hAnsi="Arial" w:cs="Arial"/>
                <w:sz w:val="16"/>
              </w:rPr>
            </w:pPr>
          </w:p>
        </w:tc>
        <w:tc>
          <w:tcPr>
            <w:tcW w:w="1093" w:type="dxa"/>
            <w:gridSpan w:val="3"/>
          </w:tcPr>
          <w:p w:rsidR="00415B84" w:rsidRPr="005F40B7" w:rsidRDefault="00415B84" w:rsidP="00415B84">
            <w:pPr>
              <w:spacing w:before="240"/>
              <w:rPr>
                <w:rFonts w:ascii="Arial" w:hAnsi="Arial" w:cs="Arial"/>
                <w:sz w:val="16"/>
              </w:rPr>
            </w:pPr>
            <w:r w:rsidRPr="005F40B7">
              <w:rPr>
                <w:rFonts w:ascii="Arial" w:hAnsi="Arial" w:cs="Arial"/>
                <w:sz w:val="16"/>
              </w:rPr>
              <w:t>Επώνυμο:</w:t>
            </w:r>
          </w:p>
        </w:tc>
        <w:tc>
          <w:tcPr>
            <w:tcW w:w="4075" w:type="dxa"/>
            <w:gridSpan w:val="6"/>
          </w:tcPr>
          <w:p w:rsidR="00415B84" w:rsidRPr="005F40B7" w:rsidRDefault="00415B84" w:rsidP="00415B84">
            <w:pPr>
              <w:spacing w:before="240"/>
              <w:rPr>
                <w:rFonts w:ascii="Arial" w:hAnsi="Arial" w:cs="Arial"/>
                <w:sz w:val="16"/>
              </w:rPr>
            </w:pPr>
          </w:p>
        </w:tc>
      </w:tr>
      <w:tr w:rsidR="00415B84" w:rsidRPr="005F40B7" w:rsidTr="00415B84">
        <w:trPr>
          <w:cantSplit/>
          <w:trHeight w:val="100"/>
        </w:trPr>
        <w:tc>
          <w:tcPr>
            <w:tcW w:w="2475" w:type="dxa"/>
            <w:gridSpan w:val="4"/>
          </w:tcPr>
          <w:p w:rsidR="00415B84" w:rsidRPr="005F40B7" w:rsidRDefault="00415B84" w:rsidP="00415B84">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rsidR="00415B84" w:rsidRPr="005F40B7" w:rsidRDefault="00415B84" w:rsidP="00415B84">
            <w:pPr>
              <w:spacing w:before="240"/>
              <w:rPr>
                <w:rFonts w:ascii="Arial" w:hAnsi="Arial" w:cs="Arial"/>
                <w:sz w:val="16"/>
              </w:rPr>
            </w:pPr>
          </w:p>
        </w:tc>
      </w:tr>
      <w:tr w:rsidR="00415B84" w:rsidRPr="005F40B7" w:rsidTr="00415B84">
        <w:trPr>
          <w:cantSplit/>
          <w:trHeight w:val="100"/>
        </w:trPr>
        <w:tc>
          <w:tcPr>
            <w:tcW w:w="2475" w:type="dxa"/>
            <w:gridSpan w:val="4"/>
          </w:tcPr>
          <w:p w:rsidR="00415B84" w:rsidRPr="005F40B7" w:rsidRDefault="00415B84" w:rsidP="00415B84">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rsidR="00415B84" w:rsidRPr="005F40B7" w:rsidRDefault="00415B84" w:rsidP="00415B84">
            <w:pPr>
              <w:spacing w:before="240"/>
              <w:rPr>
                <w:rFonts w:ascii="Arial" w:hAnsi="Arial" w:cs="Arial"/>
                <w:sz w:val="16"/>
              </w:rPr>
            </w:pPr>
          </w:p>
        </w:tc>
      </w:tr>
      <w:tr w:rsidR="00415B84" w:rsidRPr="005F40B7" w:rsidTr="00415B84">
        <w:trPr>
          <w:cantSplit/>
          <w:trHeight w:val="197"/>
        </w:trPr>
        <w:tc>
          <w:tcPr>
            <w:tcW w:w="2475" w:type="dxa"/>
            <w:gridSpan w:val="4"/>
          </w:tcPr>
          <w:p w:rsidR="00415B84" w:rsidRPr="005F40B7" w:rsidRDefault="00415B84" w:rsidP="002C52D1">
            <w:pPr>
              <w:spacing w:before="240"/>
              <w:rPr>
                <w:rFonts w:ascii="Arial" w:hAnsi="Arial" w:cs="Arial"/>
                <w:sz w:val="16"/>
              </w:rPr>
            </w:pPr>
            <w:r w:rsidRPr="005F40B7">
              <w:rPr>
                <w:rFonts w:ascii="Arial" w:hAnsi="Arial" w:cs="Arial"/>
                <w:sz w:val="16"/>
              </w:rPr>
              <w:t>Ημερομηνία γέννησης:</w:t>
            </w:r>
          </w:p>
        </w:tc>
        <w:tc>
          <w:tcPr>
            <w:tcW w:w="7868" w:type="dxa"/>
            <w:gridSpan w:val="11"/>
          </w:tcPr>
          <w:p w:rsidR="00415B84" w:rsidRPr="005F40B7" w:rsidRDefault="00415B84" w:rsidP="00415B84">
            <w:pPr>
              <w:spacing w:before="240"/>
              <w:rPr>
                <w:rFonts w:ascii="Arial" w:hAnsi="Arial" w:cs="Arial"/>
                <w:sz w:val="16"/>
              </w:rPr>
            </w:pPr>
          </w:p>
        </w:tc>
      </w:tr>
      <w:tr w:rsidR="00415B84" w:rsidRPr="005F40B7" w:rsidTr="00415B84">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rsidR="00415B84" w:rsidRPr="005F40B7" w:rsidRDefault="00415B84" w:rsidP="00415B84">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rsidR="00415B84" w:rsidRPr="005F40B7" w:rsidRDefault="00415B84" w:rsidP="00415B84">
            <w:pPr>
              <w:spacing w:before="240"/>
              <w:rPr>
                <w:rFonts w:ascii="Arial" w:hAnsi="Arial" w:cs="Arial"/>
                <w:sz w:val="16"/>
              </w:rPr>
            </w:pPr>
          </w:p>
        </w:tc>
      </w:tr>
      <w:tr w:rsidR="00415B84" w:rsidRPr="005F40B7" w:rsidTr="00415B84">
        <w:trPr>
          <w:cantSplit/>
          <w:trHeight w:val="425"/>
        </w:trPr>
        <w:tc>
          <w:tcPr>
            <w:tcW w:w="2475" w:type="dxa"/>
            <w:gridSpan w:val="4"/>
          </w:tcPr>
          <w:p w:rsidR="00415B84" w:rsidRPr="005F40B7" w:rsidRDefault="00415B84" w:rsidP="00415B84">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rsidR="00415B84" w:rsidRPr="005F40B7" w:rsidRDefault="00415B84" w:rsidP="00415B84">
            <w:pPr>
              <w:spacing w:before="240"/>
              <w:rPr>
                <w:rFonts w:ascii="Arial" w:hAnsi="Arial" w:cs="Arial"/>
                <w:sz w:val="16"/>
              </w:rPr>
            </w:pPr>
          </w:p>
        </w:tc>
        <w:tc>
          <w:tcPr>
            <w:tcW w:w="729" w:type="dxa"/>
            <w:gridSpan w:val="2"/>
          </w:tcPr>
          <w:p w:rsidR="00415B84" w:rsidRPr="005F40B7" w:rsidRDefault="00415B84" w:rsidP="00415B84">
            <w:pPr>
              <w:spacing w:before="240"/>
              <w:rPr>
                <w:rFonts w:ascii="Arial" w:hAnsi="Arial" w:cs="Arial"/>
                <w:sz w:val="16"/>
              </w:rPr>
            </w:pPr>
            <w:r w:rsidRPr="005F40B7">
              <w:rPr>
                <w:rFonts w:ascii="Arial" w:hAnsi="Arial" w:cs="Arial"/>
                <w:sz w:val="16"/>
              </w:rPr>
              <w:t>Τηλ:</w:t>
            </w:r>
          </w:p>
        </w:tc>
        <w:tc>
          <w:tcPr>
            <w:tcW w:w="4075" w:type="dxa"/>
            <w:gridSpan w:val="6"/>
          </w:tcPr>
          <w:p w:rsidR="00415B84" w:rsidRPr="005F40B7" w:rsidRDefault="00415B84" w:rsidP="00415B84">
            <w:pPr>
              <w:spacing w:before="240"/>
              <w:rPr>
                <w:rFonts w:ascii="Arial" w:hAnsi="Arial" w:cs="Arial"/>
                <w:sz w:val="16"/>
              </w:rPr>
            </w:pPr>
          </w:p>
        </w:tc>
      </w:tr>
      <w:tr w:rsidR="00415B84" w:rsidRPr="005F40B7" w:rsidTr="00415B84">
        <w:trPr>
          <w:cantSplit/>
          <w:trHeight w:val="425"/>
        </w:trPr>
        <w:tc>
          <w:tcPr>
            <w:tcW w:w="1716" w:type="dxa"/>
            <w:gridSpan w:val="2"/>
          </w:tcPr>
          <w:p w:rsidR="00415B84" w:rsidRPr="005F40B7" w:rsidRDefault="00415B84" w:rsidP="00415B84">
            <w:pPr>
              <w:spacing w:before="240"/>
              <w:rPr>
                <w:rFonts w:ascii="Arial" w:hAnsi="Arial" w:cs="Arial"/>
                <w:sz w:val="16"/>
              </w:rPr>
            </w:pPr>
            <w:r w:rsidRPr="005F40B7">
              <w:rPr>
                <w:rFonts w:ascii="Arial" w:hAnsi="Arial" w:cs="Arial"/>
                <w:sz w:val="16"/>
              </w:rPr>
              <w:t>Τόπος Κατοικίας:</w:t>
            </w:r>
          </w:p>
        </w:tc>
        <w:tc>
          <w:tcPr>
            <w:tcW w:w="2731" w:type="dxa"/>
            <w:gridSpan w:val="3"/>
          </w:tcPr>
          <w:p w:rsidR="00415B84" w:rsidRPr="005F40B7" w:rsidRDefault="00415B84" w:rsidP="00415B84">
            <w:pPr>
              <w:spacing w:before="240"/>
              <w:rPr>
                <w:rFonts w:ascii="Arial" w:hAnsi="Arial" w:cs="Arial"/>
                <w:sz w:val="16"/>
              </w:rPr>
            </w:pPr>
          </w:p>
        </w:tc>
        <w:tc>
          <w:tcPr>
            <w:tcW w:w="728" w:type="dxa"/>
          </w:tcPr>
          <w:p w:rsidR="00415B84" w:rsidRPr="005F40B7" w:rsidRDefault="00415B84" w:rsidP="00415B84">
            <w:pPr>
              <w:spacing w:before="240"/>
              <w:rPr>
                <w:rFonts w:ascii="Arial" w:hAnsi="Arial" w:cs="Arial"/>
                <w:sz w:val="16"/>
              </w:rPr>
            </w:pPr>
            <w:r w:rsidRPr="005F40B7">
              <w:rPr>
                <w:rFonts w:ascii="Arial" w:hAnsi="Arial" w:cs="Arial"/>
                <w:sz w:val="16"/>
              </w:rPr>
              <w:t>Οδός:</w:t>
            </w:r>
          </w:p>
        </w:tc>
        <w:tc>
          <w:tcPr>
            <w:tcW w:w="2185" w:type="dxa"/>
            <w:gridSpan w:val="5"/>
          </w:tcPr>
          <w:p w:rsidR="00415B84" w:rsidRPr="005F40B7" w:rsidRDefault="00415B84" w:rsidP="00415B84">
            <w:pPr>
              <w:spacing w:before="240"/>
              <w:rPr>
                <w:rFonts w:ascii="Arial" w:hAnsi="Arial" w:cs="Arial"/>
                <w:sz w:val="16"/>
              </w:rPr>
            </w:pPr>
          </w:p>
        </w:tc>
        <w:tc>
          <w:tcPr>
            <w:tcW w:w="728" w:type="dxa"/>
          </w:tcPr>
          <w:p w:rsidR="00415B84" w:rsidRPr="005F40B7" w:rsidRDefault="00415B84" w:rsidP="00415B84">
            <w:pPr>
              <w:spacing w:before="240"/>
              <w:rPr>
                <w:rFonts w:ascii="Arial" w:hAnsi="Arial" w:cs="Arial"/>
                <w:sz w:val="16"/>
              </w:rPr>
            </w:pPr>
            <w:r w:rsidRPr="005F40B7">
              <w:rPr>
                <w:rFonts w:ascii="Arial" w:hAnsi="Arial" w:cs="Arial"/>
                <w:sz w:val="16"/>
              </w:rPr>
              <w:t>Αριθ:</w:t>
            </w:r>
          </w:p>
        </w:tc>
        <w:tc>
          <w:tcPr>
            <w:tcW w:w="546" w:type="dxa"/>
          </w:tcPr>
          <w:p w:rsidR="00415B84" w:rsidRPr="005F40B7" w:rsidRDefault="00415B84" w:rsidP="00415B84">
            <w:pPr>
              <w:spacing w:before="240"/>
              <w:rPr>
                <w:rFonts w:ascii="Arial" w:hAnsi="Arial" w:cs="Arial"/>
                <w:sz w:val="16"/>
              </w:rPr>
            </w:pPr>
          </w:p>
        </w:tc>
        <w:tc>
          <w:tcPr>
            <w:tcW w:w="546" w:type="dxa"/>
          </w:tcPr>
          <w:p w:rsidR="00415B84" w:rsidRPr="005F40B7" w:rsidRDefault="00415B84" w:rsidP="00415B84">
            <w:pPr>
              <w:spacing w:before="240"/>
              <w:rPr>
                <w:rFonts w:ascii="Arial" w:hAnsi="Arial" w:cs="Arial"/>
                <w:sz w:val="16"/>
              </w:rPr>
            </w:pPr>
            <w:r w:rsidRPr="005F40B7">
              <w:rPr>
                <w:rFonts w:ascii="Arial" w:hAnsi="Arial" w:cs="Arial"/>
                <w:sz w:val="16"/>
              </w:rPr>
              <w:t>ΤΚ:</w:t>
            </w:r>
          </w:p>
        </w:tc>
        <w:tc>
          <w:tcPr>
            <w:tcW w:w="1163" w:type="dxa"/>
          </w:tcPr>
          <w:p w:rsidR="00415B84" w:rsidRPr="005F40B7" w:rsidRDefault="00415B84" w:rsidP="00415B84">
            <w:pPr>
              <w:spacing w:before="240"/>
              <w:rPr>
                <w:rFonts w:ascii="Arial" w:hAnsi="Arial" w:cs="Arial"/>
                <w:sz w:val="16"/>
              </w:rPr>
            </w:pPr>
          </w:p>
        </w:tc>
      </w:tr>
      <w:tr w:rsidR="00415B84" w:rsidRPr="005F40B7" w:rsidTr="00415B84">
        <w:trPr>
          <w:cantSplit/>
          <w:trHeight w:val="526"/>
        </w:trPr>
        <w:tc>
          <w:tcPr>
            <w:tcW w:w="2381" w:type="dxa"/>
            <w:gridSpan w:val="3"/>
          </w:tcPr>
          <w:p w:rsidR="00415B84" w:rsidRPr="005F40B7" w:rsidRDefault="00415B84" w:rsidP="00415B84">
            <w:pPr>
              <w:spacing w:before="240"/>
              <w:rPr>
                <w:rFonts w:ascii="Arial" w:hAnsi="Arial" w:cs="Arial"/>
                <w:sz w:val="16"/>
              </w:rPr>
            </w:pPr>
            <w:r w:rsidRPr="005F40B7">
              <w:rPr>
                <w:rFonts w:ascii="Arial" w:hAnsi="Arial" w:cs="Arial"/>
                <w:sz w:val="16"/>
              </w:rPr>
              <w:t>Αρ. Τηλεομοιοτύπου (</w:t>
            </w:r>
            <w:r w:rsidRPr="005F40B7">
              <w:rPr>
                <w:rFonts w:ascii="Arial" w:hAnsi="Arial" w:cs="Arial"/>
                <w:sz w:val="16"/>
                <w:lang w:val="en-US"/>
              </w:rPr>
              <w:t>Fax</w:t>
            </w:r>
            <w:r w:rsidRPr="005F40B7">
              <w:rPr>
                <w:rFonts w:ascii="Arial" w:hAnsi="Arial" w:cs="Arial"/>
                <w:sz w:val="16"/>
              </w:rPr>
              <w:t>):</w:t>
            </w:r>
          </w:p>
        </w:tc>
        <w:tc>
          <w:tcPr>
            <w:tcW w:w="3190" w:type="dxa"/>
            <w:gridSpan w:val="5"/>
          </w:tcPr>
          <w:p w:rsidR="00415B84" w:rsidRPr="005F40B7" w:rsidRDefault="00415B84" w:rsidP="00415B84">
            <w:pPr>
              <w:spacing w:before="240"/>
              <w:rPr>
                <w:rFonts w:ascii="Arial" w:hAnsi="Arial" w:cs="Arial"/>
                <w:sz w:val="16"/>
              </w:rPr>
            </w:pPr>
          </w:p>
        </w:tc>
        <w:tc>
          <w:tcPr>
            <w:tcW w:w="1457" w:type="dxa"/>
            <w:gridSpan w:val="2"/>
          </w:tcPr>
          <w:p w:rsidR="00415B84" w:rsidRPr="005F40B7" w:rsidRDefault="00415B84" w:rsidP="00415B84">
            <w:pPr>
              <w:rPr>
                <w:rFonts w:ascii="Arial" w:hAnsi="Arial" w:cs="Arial"/>
                <w:sz w:val="16"/>
              </w:rPr>
            </w:pPr>
            <w:r w:rsidRPr="005F40B7">
              <w:rPr>
                <w:rFonts w:ascii="Arial" w:hAnsi="Arial" w:cs="Arial"/>
                <w:sz w:val="16"/>
              </w:rPr>
              <w:t>Δ/νση Ηλεκτρ. Ταχυδρομείου</w:t>
            </w:r>
          </w:p>
          <w:p w:rsidR="00415B84" w:rsidRPr="005F40B7" w:rsidRDefault="00415B84" w:rsidP="00415B84">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rsidR="00415B84" w:rsidRPr="005F40B7" w:rsidRDefault="00415B84" w:rsidP="00415B84">
            <w:pPr>
              <w:spacing w:before="240"/>
              <w:rPr>
                <w:rFonts w:ascii="Arial" w:hAnsi="Arial" w:cs="Arial"/>
                <w:sz w:val="16"/>
              </w:rPr>
            </w:pPr>
          </w:p>
        </w:tc>
      </w:tr>
    </w:tbl>
    <w:p w:rsidR="00415B84" w:rsidRPr="00415B84" w:rsidRDefault="00415B84" w:rsidP="00D757C0">
      <w:pPr>
        <w:jc w:val="both"/>
        <w:rPr>
          <w:rFonts w:cstheme="minorHAnsi"/>
        </w:rPr>
      </w:pPr>
    </w:p>
    <w:p w:rsidR="00415B84" w:rsidRDefault="00415B84" w:rsidP="00415B84">
      <w:pPr>
        <w:rPr>
          <w:rFonts w:cstheme="minorHAnsi"/>
        </w:rPr>
      </w:pPr>
      <w:r w:rsidRPr="00415B84">
        <w:rPr>
          <w:rFonts w:cstheme="minorHAnsi"/>
        </w:rPr>
        <w:t>Με ατομική μου ευθύνη και γνωρίζοντας τις κυρώσεις, που προβλέπονται από τις διατάξεις της παρ. 6 του άρθρου 22 του Ν. 1599/1986, δηλώνω ότι:</w:t>
      </w:r>
    </w:p>
    <w:p w:rsidR="00415B84" w:rsidRPr="00730297" w:rsidRDefault="00415B84" w:rsidP="00415B84">
      <w:pPr>
        <w:jc w:val="both"/>
        <w:rPr>
          <w:rFonts w:cstheme="minorHAnsi"/>
        </w:rPr>
      </w:pPr>
      <w:r>
        <w:rPr>
          <w:rFonts w:cstheme="minorHAnsi"/>
        </w:rPr>
        <w:t>έχω</w:t>
      </w:r>
      <w:r w:rsidRPr="00730297">
        <w:rPr>
          <w:rFonts w:cstheme="minorHAnsi"/>
        </w:rPr>
        <w:t xml:space="preserve"> εκπληρώσει τις στρατιωτικές </w:t>
      </w:r>
      <w:r>
        <w:rPr>
          <w:rFonts w:cstheme="minorHAnsi"/>
        </w:rPr>
        <w:t>μου</w:t>
      </w:r>
      <w:r w:rsidRPr="00730297">
        <w:rPr>
          <w:rFonts w:cstheme="minorHAnsi"/>
        </w:rPr>
        <w:t xml:space="preserve"> υποχρεώσεις ή </w:t>
      </w:r>
      <w:r>
        <w:rPr>
          <w:rFonts w:cstheme="minorHAnsi"/>
        </w:rPr>
        <w:t>έχω</w:t>
      </w:r>
      <w:r w:rsidRPr="00730297">
        <w:rPr>
          <w:rFonts w:cstheme="minorHAnsi"/>
        </w:rPr>
        <w:t xml:space="preserve"> απαλλαγεί νόμιμα απ’ αυτές ή </w:t>
      </w:r>
      <w:r>
        <w:rPr>
          <w:rFonts w:cstheme="minorHAnsi"/>
        </w:rPr>
        <w:t>έχω</w:t>
      </w:r>
      <w:r w:rsidRPr="00730297">
        <w:rPr>
          <w:rFonts w:cstheme="minorHAnsi"/>
        </w:rPr>
        <w:t xml:space="preserve"> λάβει αναβολή για όλο το χρόνο διάρκειας του έργου (</w:t>
      </w:r>
      <w:r>
        <w:rPr>
          <w:rFonts w:cstheme="minorHAnsi"/>
        </w:rPr>
        <w:t>ήτοι για το</w:t>
      </w:r>
      <w:r w:rsidR="00441753">
        <w:rPr>
          <w:rFonts w:cstheme="minorHAnsi"/>
        </w:rPr>
        <w:t xml:space="preserve"> εαρινό εξάμηνο του</w:t>
      </w:r>
      <w:r>
        <w:rPr>
          <w:rFonts w:cstheme="minorHAnsi"/>
        </w:rPr>
        <w:t xml:space="preserve"> ακαδημαϊκ</w:t>
      </w:r>
      <w:r w:rsidR="00441753">
        <w:rPr>
          <w:rFonts w:cstheme="minorHAnsi"/>
        </w:rPr>
        <w:t xml:space="preserve">ού </w:t>
      </w:r>
      <w:r>
        <w:rPr>
          <w:rFonts w:cstheme="minorHAnsi"/>
        </w:rPr>
        <w:t>έτο</w:t>
      </w:r>
      <w:r w:rsidR="00441753">
        <w:rPr>
          <w:rFonts w:cstheme="minorHAnsi"/>
        </w:rPr>
        <w:t>υ</w:t>
      </w:r>
      <w:r>
        <w:rPr>
          <w:rFonts w:cstheme="minorHAnsi"/>
        </w:rPr>
        <w:t>ς 2024-25</w:t>
      </w:r>
      <w:r w:rsidRPr="00730297">
        <w:rPr>
          <w:rFonts w:cstheme="minorHAnsi"/>
        </w:rPr>
        <w:t>).</w:t>
      </w:r>
    </w:p>
    <w:p w:rsidR="00415B84" w:rsidRPr="00415B84" w:rsidRDefault="00415B84" w:rsidP="00415B84">
      <w:pPr>
        <w:rPr>
          <w:rFonts w:cstheme="minorHAnsi"/>
        </w:rPr>
      </w:pPr>
    </w:p>
    <w:p w:rsidR="00D757C0" w:rsidRPr="00E16576" w:rsidRDefault="00415B84" w:rsidP="00415B84">
      <w:pPr>
        <w:rPr>
          <w:rFonts w:cstheme="minorHAnsi"/>
        </w:rPr>
      </w:pPr>
      <w:r>
        <w:rPr>
          <w:rFonts w:cstheme="minorHAnsi"/>
        </w:rPr>
        <w:br w:type="page"/>
      </w:r>
      <w:r w:rsidR="00D757C0" w:rsidRPr="00730297">
        <w:rPr>
          <w:rFonts w:cstheme="minorHAnsi"/>
        </w:rPr>
        <w:lastRenderedPageBreak/>
        <w:t>Υπεύθυνη Δήλωση ΙΙΙ (δικαιολογητικό 8)</w:t>
      </w:r>
    </w:p>
    <w:p w:rsidR="00415B84" w:rsidRPr="00E16576" w:rsidRDefault="00415B84" w:rsidP="00415B84">
      <w:pPr>
        <w:jc w:val="center"/>
        <w:rPr>
          <w:rFonts w:ascii="Arial" w:hAnsi="Arial" w:cs="Arial"/>
          <w:b/>
        </w:rPr>
      </w:pPr>
    </w:p>
    <w:p w:rsidR="00415B84" w:rsidRPr="00E16576" w:rsidRDefault="00415B84" w:rsidP="00415B84">
      <w:pPr>
        <w:jc w:val="center"/>
        <w:rPr>
          <w:rFonts w:cstheme="minorHAnsi"/>
          <w:b/>
        </w:rPr>
      </w:pPr>
      <w:r w:rsidRPr="00E16576">
        <w:rPr>
          <w:rFonts w:cstheme="minorHAnsi"/>
          <w:b/>
        </w:rPr>
        <w:t>ΣΧΕΤΙΚΑ ΜΕ ΤΗ ΣΩΡΕΥΣΗ ΤΩΝ ΕΝΙΣΧΥΣΕΩΝ ΗΣΣΟΝΟΣ ΣΗΜΑΣΙΑΣ (</w:t>
      </w:r>
      <w:r w:rsidRPr="00E16576">
        <w:rPr>
          <w:rFonts w:cstheme="minorHAnsi"/>
          <w:b/>
          <w:lang w:val="en-US"/>
        </w:rPr>
        <w:t>DE</w:t>
      </w:r>
      <w:r w:rsidRPr="00E16576">
        <w:rPr>
          <w:rFonts w:cstheme="minorHAnsi"/>
          <w:b/>
        </w:rPr>
        <w:t xml:space="preserve"> </w:t>
      </w:r>
      <w:r w:rsidRPr="00E16576">
        <w:rPr>
          <w:rFonts w:cstheme="minorHAnsi"/>
          <w:b/>
          <w:lang w:val="en-US"/>
        </w:rPr>
        <w:t>MINIMIS</w:t>
      </w:r>
      <w:r w:rsidRPr="00E16576">
        <w:rPr>
          <w:rFonts w:cstheme="minorHAnsi"/>
          <w:b/>
        </w:rPr>
        <w:t xml:space="preserve">) </w:t>
      </w:r>
    </w:p>
    <w:p w:rsidR="00415B84" w:rsidRPr="00E16576" w:rsidRDefault="00415B84" w:rsidP="00415B84">
      <w:pPr>
        <w:jc w:val="center"/>
        <w:rPr>
          <w:rFonts w:cstheme="minorHAnsi"/>
          <w:b/>
        </w:rPr>
      </w:pPr>
      <w:r w:rsidRPr="00E16576">
        <w:rPr>
          <w:rFonts w:cstheme="minorHAnsi"/>
          <w:b/>
        </w:rPr>
        <w:t>ΒΑΣΕΙ ΤΟΥ ΚΑΝΟΝΙΣΜΟΥ (</w:t>
      </w:r>
      <w:r w:rsidRPr="00E16576">
        <w:rPr>
          <w:rFonts w:cstheme="minorHAnsi"/>
          <w:b/>
          <w:lang w:val="en-US"/>
        </w:rPr>
        <w:t>EE</w:t>
      </w:r>
      <w:r w:rsidRPr="00E16576">
        <w:rPr>
          <w:rFonts w:cstheme="minorHAnsi"/>
          <w:b/>
        </w:rPr>
        <w:t>) 2023/2831</w:t>
      </w:r>
    </w:p>
    <w:p w:rsidR="00415B84" w:rsidRPr="00E16576" w:rsidRDefault="00415B84" w:rsidP="00415B84">
      <w:pPr>
        <w:jc w:val="both"/>
        <w:rPr>
          <w:rFonts w:cstheme="minorHAnsi"/>
          <w:sz w:val="20"/>
          <w:szCs w:val="20"/>
        </w:rPr>
      </w:pPr>
    </w:p>
    <w:p w:rsidR="00415B84" w:rsidRPr="00E16576" w:rsidRDefault="00415B84" w:rsidP="00415B84">
      <w:pPr>
        <w:pBdr>
          <w:top w:val="single" w:sz="4" w:space="1" w:color="auto"/>
          <w:left w:val="single" w:sz="4" w:space="4" w:color="auto"/>
          <w:bottom w:val="single" w:sz="4" w:space="1" w:color="auto"/>
          <w:right w:val="single" w:sz="4" w:space="22" w:color="auto"/>
        </w:pBdr>
        <w:jc w:val="center"/>
        <w:rPr>
          <w:rFonts w:cstheme="minorHAnsi"/>
          <w:sz w:val="16"/>
          <w:szCs w:val="16"/>
        </w:rPr>
      </w:pPr>
      <w:r w:rsidRPr="00E16576">
        <w:rPr>
          <w:rFonts w:cstheme="minorHAnsi"/>
          <w:sz w:val="16"/>
          <w:szCs w:val="16"/>
        </w:rPr>
        <w:t>Η ακρίβεια των στοιχείων που υποβάλλονται με αυτή τη δήλωση μπορεί να ελεγχθεί με βάση το αρχείο άλλων υπηρεσιών (άρθρο 8 παρ. 4 Ν.1599/1986)</w:t>
      </w:r>
    </w:p>
    <w:p w:rsidR="00415B84" w:rsidRPr="00E16576" w:rsidRDefault="00415B84" w:rsidP="00415B84">
      <w:pPr>
        <w:jc w:val="both"/>
        <w:rPr>
          <w:rFonts w:cstheme="minorHAnsi"/>
          <w:sz w:val="20"/>
          <w:szCs w:val="20"/>
        </w:rPr>
      </w:pPr>
    </w:p>
    <w:p w:rsidR="00415B84" w:rsidRPr="00E16576" w:rsidRDefault="00415B84" w:rsidP="00415B84">
      <w:pPr>
        <w:jc w:val="center"/>
        <w:rPr>
          <w:rFonts w:cstheme="minorHAnsi"/>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415B84" w:rsidRPr="00E16576" w:rsidTr="00415B84">
        <w:trPr>
          <w:cantSplit/>
          <w:trHeight w:val="419"/>
        </w:trPr>
        <w:tc>
          <w:tcPr>
            <w:tcW w:w="1383" w:type="dxa"/>
          </w:tcPr>
          <w:p w:rsidR="00415B84" w:rsidRPr="00E16576" w:rsidRDefault="00415B84" w:rsidP="002C52D1">
            <w:pPr>
              <w:spacing w:before="240"/>
              <w:rPr>
                <w:rFonts w:cstheme="minorHAnsi"/>
                <w:sz w:val="20"/>
                <w:szCs w:val="20"/>
              </w:rPr>
            </w:pPr>
            <w:r w:rsidRPr="00E16576">
              <w:rPr>
                <w:rFonts w:cstheme="minorHAnsi"/>
                <w:sz w:val="20"/>
                <w:szCs w:val="20"/>
              </w:rPr>
              <w:t>ΠΡΟΣ:</w:t>
            </w:r>
          </w:p>
        </w:tc>
        <w:tc>
          <w:tcPr>
            <w:tcW w:w="8960" w:type="dxa"/>
            <w:gridSpan w:val="14"/>
          </w:tcPr>
          <w:p w:rsidR="00415B84" w:rsidRPr="00E16576" w:rsidRDefault="00415B84" w:rsidP="00415B84">
            <w:pPr>
              <w:spacing w:before="240"/>
              <w:rPr>
                <w:rFonts w:cstheme="minorHAnsi"/>
              </w:rPr>
            </w:pPr>
          </w:p>
        </w:tc>
      </w:tr>
      <w:tr w:rsidR="00415B84" w:rsidRPr="00E16576" w:rsidTr="00415B84">
        <w:trPr>
          <w:cantSplit/>
          <w:trHeight w:val="419"/>
        </w:trPr>
        <w:tc>
          <w:tcPr>
            <w:tcW w:w="1383" w:type="dxa"/>
          </w:tcPr>
          <w:p w:rsidR="00415B84" w:rsidRPr="00E16576" w:rsidRDefault="00415B84" w:rsidP="00415B84">
            <w:pPr>
              <w:spacing w:before="240"/>
              <w:rPr>
                <w:rFonts w:cstheme="minorHAnsi"/>
                <w:sz w:val="16"/>
              </w:rPr>
            </w:pPr>
            <w:r w:rsidRPr="00E16576">
              <w:rPr>
                <w:rFonts w:cstheme="minorHAnsi"/>
                <w:sz w:val="16"/>
              </w:rPr>
              <w:t>Ο – Η Όνομα:</w:t>
            </w:r>
          </w:p>
        </w:tc>
        <w:tc>
          <w:tcPr>
            <w:tcW w:w="3792" w:type="dxa"/>
            <w:gridSpan w:val="5"/>
          </w:tcPr>
          <w:p w:rsidR="00415B84" w:rsidRPr="00E16576" w:rsidRDefault="00415B84" w:rsidP="00415B84">
            <w:pPr>
              <w:spacing w:before="240"/>
              <w:rPr>
                <w:rFonts w:cstheme="minorHAnsi"/>
                <w:sz w:val="16"/>
              </w:rPr>
            </w:pPr>
          </w:p>
        </w:tc>
        <w:tc>
          <w:tcPr>
            <w:tcW w:w="1093" w:type="dxa"/>
            <w:gridSpan w:val="3"/>
          </w:tcPr>
          <w:p w:rsidR="00415B84" w:rsidRPr="00E16576" w:rsidRDefault="00415B84" w:rsidP="00415B84">
            <w:pPr>
              <w:spacing w:before="240"/>
              <w:rPr>
                <w:rFonts w:cstheme="minorHAnsi"/>
                <w:sz w:val="16"/>
              </w:rPr>
            </w:pPr>
            <w:r w:rsidRPr="00E16576">
              <w:rPr>
                <w:rFonts w:cstheme="minorHAnsi"/>
                <w:sz w:val="16"/>
              </w:rPr>
              <w:t>Επώνυμο:</w:t>
            </w:r>
          </w:p>
        </w:tc>
        <w:tc>
          <w:tcPr>
            <w:tcW w:w="4075" w:type="dxa"/>
            <w:gridSpan w:val="6"/>
          </w:tcPr>
          <w:p w:rsidR="00415B84" w:rsidRPr="00E16576" w:rsidRDefault="00415B84" w:rsidP="00415B84">
            <w:pPr>
              <w:spacing w:before="240"/>
              <w:rPr>
                <w:rFonts w:cstheme="minorHAnsi"/>
                <w:sz w:val="16"/>
              </w:rPr>
            </w:pPr>
          </w:p>
        </w:tc>
      </w:tr>
      <w:tr w:rsidR="00415B84" w:rsidRPr="00E16576" w:rsidTr="00415B84">
        <w:trPr>
          <w:cantSplit/>
          <w:trHeight w:val="100"/>
        </w:trPr>
        <w:tc>
          <w:tcPr>
            <w:tcW w:w="2475" w:type="dxa"/>
            <w:gridSpan w:val="4"/>
          </w:tcPr>
          <w:p w:rsidR="00415B84" w:rsidRPr="00E16576" w:rsidRDefault="00415B84" w:rsidP="00415B84">
            <w:pPr>
              <w:spacing w:before="240"/>
              <w:rPr>
                <w:rFonts w:cstheme="minorHAnsi"/>
                <w:sz w:val="16"/>
              </w:rPr>
            </w:pPr>
            <w:r w:rsidRPr="00E16576">
              <w:rPr>
                <w:rFonts w:cstheme="minorHAnsi"/>
                <w:sz w:val="16"/>
              </w:rPr>
              <w:t>Όνομα και Επώνυμο Πατέρα:</w:t>
            </w:r>
          </w:p>
        </w:tc>
        <w:tc>
          <w:tcPr>
            <w:tcW w:w="7868" w:type="dxa"/>
            <w:gridSpan w:val="11"/>
          </w:tcPr>
          <w:p w:rsidR="00415B84" w:rsidRPr="00E16576" w:rsidRDefault="00415B84" w:rsidP="00415B84">
            <w:pPr>
              <w:spacing w:before="240"/>
              <w:rPr>
                <w:rFonts w:cstheme="minorHAnsi"/>
                <w:sz w:val="16"/>
              </w:rPr>
            </w:pPr>
          </w:p>
        </w:tc>
      </w:tr>
      <w:tr w:rsidR="00415B84" w:rsidRPr="00E16576" w:rsidTr="00415B84">
        <w:trPr>
          <w:cantSplit/>
          <w:trHeight w:val="100"/>
        </w:trPr>
        <w:tc>
          <w:tcPr>
            <w:tcW w:w="2475" w:type="dxa"/>
            <w:gridSpan w:val="4"/>
          </w:tcPr>
          <w:p w:rsidR="00415B84" w:rsidRPr="00E16576" w:rsidRDefault="00415B84" w:rsidP="00415B84">
            <w:pPr>
              <w:spacing w:before="240"/>
              <w:rPr>
                <w:rFonts w:cstheme="minorHAnsi"/>
                <w:sz w:val="16"/>
              </w:rPr>
            </w:pPr>
            <w:r w:rsidRPr="00E16576">
              <w:rPr>
                <w:rFonts w:cstheme="minorHAnsi"/>
                <w:sz w:val="16"/>
              </w:rPr>
              <w:t>Όνομα και Επώνυμο Μητέρας:</w:t>
            </w:r>
          </w:p>
        </w:tc>
        <w:tc>
          <w:tcPr>
            <w:tcW w:w="7868" w:type="dxa"/>
            <w:gridSpan w:val="11"/>
          </w:tcPr>
          <w:p w:rsidR="00415B84" w:rsidRPr="00E16576" w:rsidRDefault="00415B84" w:rsidP="00415B84">
            <w:pPr>
              <w:spacing w:before="240"/>
              <w:rPr>
                <w:rFonts w:cstheme="minorHAnsi"/>
                <w:sz w:val="16"/>
              </w:rPr>
            </w:pPr>
          </w:p>
        </w:tc>
      </w:tr>
      <w:tr w:rsidR="00415B84" w:rsidRPr="00E16576" w:rsidTr="00415B84">
        <w:trPr>
          <w:cantSplit/>
          <w:trHeight w:val="197"/>
        </w:trPr>
        <w:tc>
          <w:tcPr>
            <w:tcW w:w="2475" w:type="dxa"/>
            <w:gridSpan w:val="4"/>
          </w:tcPr>
          <w:p w:rsidR="00415B84" w:rsidRPr="00E16576" w:rsidRDefault="00415B84" w:rsidP="002C52D1">
            <w:pPr>
              <w:spacing w:before="240"/>
              <w:rPr>
                <w:rFonts w:cstheme="minorHAnsi"/>
                <w:sz w:val="16"/>
              </w:rPr>
            </w:pPr>
            <w:r w:rsidRPr="00E16576">
              <w:rPr>
                <w:rFonts w:cstheme="minorHAnsi"/>
                <w:sz w:val="16"/>
              </w:rPr>
              <w:t>Ημερομηνία γέννησης:</w:t>
            </w:r>
          </w:p>
        </w:tc>
        <w:tc>
          <w:tcPr>
            <w:tcW w:w="7868" w:type="dxa"/>
            <w:gridSpan w:val="11"/>
          </w:tcPr>
          <w:p w:rsidR="00415B84" w:rsidRPr="00E16576" w:rsidRDefault="00415B84" w:rsidP="00415B84">
            <w:pPr>
              <w:spacing w:before="240"/>
              <w:rPr>
                <w:rFonts w:cstheme="minorHAnsi"/>
                <w:sz w:val="16"/>
              </w:rPr>
            </w:pPr>
          </w:p>
        </w:tc>
      </w:tr>
      <w:tr w:rsidR="00415B84" w:rsidRPr="00E16576" w:rsidTr="00415B84">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rsidR="00415B84" w:rsidRPr="00E16576" w:rsidRDefault="00415B84" w:rsidP="00415B84">
            <w:pPr>
              <w:spacing w:before="240"/>
              <w:rPr>
                <w:rFonts w:cstheme="minorHAnsi"/>
                <w:sz w:val="16"/>
              </w:rPr>
            </w:pPr>
            <w:r w:rsidRPr="00E16576">
              <w:rPr>
                <w:rFonts w:cstheme="minorHAnsi"/>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rsidR="00415B84" w:rsidRPr="00E16576" w:rsidRDefault="00415B84" w:rsidP="00415B84">
            <w:pPr>
              <w:spacing w:before="240"/>
              <w:rPr>
                <w:rFonts w:cstheme="minorHAnsi"/>
                <w:sz w:val="16"/>
              </w:rPr>
            </w:pPr>
          </w:p>
        </w:tc>
      </w:tr>
      <w:tr w:rsidR="00415B84" w:rsidRPr="00E16576" w:rsidTr="00415B84">
        <w:trPr>
          <w:cantSplit/>
          <w:trHeight w:val="425"/>
        </w:trPr>
        <w:tc>
          <w:tcPr>
            <w:tcW w:w="2475" w:type="dxa"/>
            <w:gridSpan w:val="4"/>
          </w:tcPr>
          <w:p w:rsidR="00415B84" w:rsidRPr="00E16576" w:rsidRDefault="00415B84" w:rsidP="00415B84">
            <w:pPr>
              <w:spacing w:before="240"/>
              <w:rPr>
                <w:rFonts w:cstheme="minorHAnsi"/>
                <w:sz w:val="16"/>
              </w:rPr>
            </w:pPr>
            <w:r w:rsidRPr="00E16576">
              <w:rPr>
                <w:rFonts w:cstheme="minorHAnsi"/>
                <w:sz w:val="16"/>
              </w:rPr>
              <w:t>Αριθμός Δελτίου Ταυτότητας:</w:t>
            </w:r>
          </w:p>
        </w:tc>
        <w:tc>
          <w:tcPr>
            <w:tcW w:w="3064" w:type="dxa"/>
            <w:gridSpan w:val="3"/>
          </w:tcPr>
          <w:p w:rsidR="00415B84" w:rsidRPr="00E16576" w:rsidRDefault="00415B84" w:rsidP="00415B84">
            <w:pPr>
              <w:spacing w:before="240"/>
              <w:rPr>
                <w:rFonts w:cstheme="minorHAnsi"/>
                <w:sz w:val="16"/>
              </w:rPr>
            </w:pPr>
          </w:p>
        </w:tc>
        <w:tc>
          <w:tcPr>
            <w:tcW w:w="729" w:type="dxa"/>
            <w:gridSpan w:val="2"/>
          </w:tcPr>
          <w:p w:rsidR="00415B84" w:rsidRPr="00E16576" w:rsidRDefault="00415B84" w:rsidP="00415B84">
            <w:pPr>
              <w:spacing w:before="240"/>
              <w:rPr>
                <w:rFonts w:cstheme="minorHAnsi"/>
                <w:sz w:val="16"/>
              </w:rPr>
            </w:pPr>
            <w:r w:rsidRPr="00E16576">
              <w:rPr>
                <w:rFonts w:cstheme="minorHAnsi"/>
                <w:sz w:val="16"/>
              </w:rPr>
              <w:t>Τηλ:</w:t>
            </w:r>
          </w:p>
        </w:tc>
        <w:tc>
          <w:tcPr>
            <w:tcW w:w="4075" w:type="dxa"/>
            <w:gridSpan w:val="6"/>
          </w:tcPr>
          <w:p w:rsidR="00415B84" w:rsidRPr="00E16576" w:rsidRDefault="00415B84" w:rsidP="00415B84">
            <w:pPr>
              <w:spacing w:before="240"/>
              <w:rPr>
                <w:rFonts w:cstheme="minorHAnsi"/>
                <w:sz w:val="16"/>
              </w:rPr>
            </w:pPr>
          </w:p>
        </w:tc>
      </w:tr>
      <w:tr w:rsidR="00415B84" w:rsidRPr="00E16576" w:rsidTr="00415B84">
        <w:trPr>
          <w:cantSplit/>
          <w:trHeight w:val="425"/>
        </w:trPr>
        <w:tc>
          <w:tcPr>
            <w:tcW w:w="1716" w:type="dxa"/>
            <w:gridSpan w:val="2"/>
          </w:tcPr>
          <w:p w:rsidR="00415B84" w:rsidRPr="00E16576" w:rsidRDefault="00415B84" w:rsidP="00415B84">
            <w:pPr>
              <w:spacing w:before="240"/>
              <w:rPr>
                <w:rFonts w:cstheme="minorHAnsi"/>
                <w:sz w:val="16"/>
              </w:rPr>
            </w:pPr>
            <w:r w:rsidRPr="00E16576">
              <w:rPr>
                <w:rFonts w:cstheme="minorHAnsi"/>
                <w:sz w:val="16"/>
              </w:rPr>
              <w:t>Τόπος Κατοικίας:</w:t>
            </w:r>
          </w:p>
        </w:tc>
        <w:tc>
          <w:tcPr>
            <w:tcW w:w="2731" w:type="dxa"/>
            <w:gridSpan w:val="3"/>
          </w:tcPr>
          <w:p w:rsidR="00415B84" w:rsidRPr="00E16576" w:rsidRDefault="00415B84" w:rsidP="00415B84">
            <w:pPr>
              <w:spacing w:before="240"/>
              <w:rPr>
                <w:rFonts w:cstheme="minorHAnsi"/>
                <w:sz w:val="16"/>
              </w:rPr>
            </w:pPr>
          </w:p>
        </w:tc>
        <w:tc>
          <w:tcPr>
            <w:tcW w:w="728" w:type="dxa"/>
          </w:tcPr>
          <w:p w:rsidR="00415B84" w:rsidRPr="00E16576" w:rsidRDefault="00415B84" w:rsidP="00415B84">
            <w:pPr>
              <w:spacing w:before="240"/>
              <w:rPr>
                <w:rFonts w:cstheme="minorHAnsi"/>
                <w:sz w:val="16"/>
              </w:rPr>
            </w:pPr>
            <w:r w:rsidRPr="00E16576">
              <w:rPr>
                <w:rFonts w:cstheme="minorHAnsi"/>
                <w:sz w:val="16"/>
              </w:rPr>
              <w:t>Οδός:</w:t>
            </w:r>
          </w:p>
        </w:tc>
        <w:tc>
          <w:tcPr>
            <w:tcW w:w="2185" w:type="dxa"/>
            <w:gridSpan w:val="5"/>
          </w:tcPr>
          <w:p w:rsidR="00415B84" w:rsidRPr="00E16576" w:rsidRDefault="00415B84" w:rsidP="00415B84">
            <w:pPr>
              <w:spacing w:before="240"/>
              <w:rPr>
                <w:rFonts w:cstheme="minorHAnsi"/>
                <w:sz w:val="16"/>
              </w:rPr>
            </w:pPr>
          </w:p>
        </w:tc>
        <w:tc>
          <w:tcPr>
            <w:tcW w:w="728" w:type="dxa"/>
          </w:tcPr>
          <w:p w:rsidR="00415B84" w:rsidRPr="00E16576" w:rsidRDefault="00415B84" w:rsidP="00415B84">
            <w:pPr>
              <w:spacing w:before="240"/>
              <w:rPr>
                <w:rFonts w:cstheme="minorHAnsi"/>
                <w:sz w:val="16"/>
              </w:rPr>
            </w:pPr>
            <w:r w:rsidRPr="00E16576">
              <w:rPr>
                <w:rFonts w:cstheme="minorHAnsi"/>
                <w:sz w:val="16"/>
              </w:rPr>
              <w:t>Αριθ:</w:t>
            </w:r>
          </w:p>
        </w:tc>
        <w:tc>
          <w:tcPr>
            <w:tcW w:w="546" w:type="dxa"/>
          </w:tcPr>
          <w:p w:rsidR="00415B84" w:rsidRPr="00E16576" w:rsidRDefault="00415B84" w:rsidP="00415B84">
            <w:pPr>
              <w:spacing w:before="240"/>
              <w:rPr>
                <w:rFonts w:cstheme="minorHAnsi"/>
                <w:sz w:val="16"/>
              </w:rPr>
            </w:pPr>
          </w:p>
        </w:tc>
        <w:tc>
          <w:tcPr>
            <w:tcW w:w="546" w:type="dxa"/>
          </w:tcPr>
          <w:p w:rsidR="00415B84" w:rsidRPr="00E16576" w:rsidRDefault="00415B84" w:rsidP="00415B84">
            <w:pPr>
              <w:spacing w:before="240"/>
              <w:rPr>
                <w:rFonts w:cstheme="minorHAnsi"/>
                <w:sz w:val="16"/>
              </w:rPr>
            </w:pPr>
            <w:r w:rsidRPr="00E16576">
              <w:rPr>
                <w:rFonts w:cstheme="minorHAnsi"/>
                <w:sz w:val="16"/>
              </w:rPr>
              <w:t>ΤΚ:</w:t>
            </w:r>
          </w:p>
        </w:tc>
        <w:tc>
          <w:tcPr>
            <w:tcW w:w="1163" w:type="dxa"/>
          </w:tcPr>
          <w:p w:rsidR="00415B84" w:rsidRPr="00E16576" w:rsidRDefault="00415B84" w:rsidP="00415B84">
            <w:pPr>
              <w:spacing w:before="240"/>
              <w:rPr>
                <w:rFonts w:cstheme="minorHAnsi"/>
                <w:sz w:val="16"/>
              </w:rPr>
            </w:pPr>
          </w:p>
        </w:tc>
      </w:tr>
      <w:tr w:rsidR="00415B84" w:rsidRPr="00E16576" w:rsidTr="00415B84">
        <w:trPr>
          <w:cantSplit/>
          <w:trHeight w:val="526"/>
        </w:trPr>
        <w:tc>
          <w:tcPr>
            <w:tcW w:w="2381" w:type="dxa"/>
            <w:gridSpan w:val="3"/>
          </w:tcPr>
          <w:p w:rsidR="00415B84" w:rsidRPr="00E16576" w:rsidRDefault="00415B84" w:rsidP="00415B84">
            <w:pPr>
              <w:spacing w:before="240"/>
              <w:rPr>
                <w:rFonts w:cstheme="minorHAnsi"/>
                <w:sz w:val="16"/>
              </w:rPr>
            </w:pPr>
            <w:r w:rsidRPr="00E16576">
              <w:rPr>
                <w:rFonts w:cstheme="minorHAnsi"/>
                <w:sz w:val="16"/>
              </w:rPr>
              <w:t>Αρ. Τηλεομοιοτύπου (</w:t>
            </w:r>
            <w:r w:rsidRPr="00E16576">
              <w:rPr>
                <w:rFonts w:cstheme="minorHAnsi"/>
                <w:sz w:val="16"/>
                <w:lang w:val="en-US"/>
              </w:rPr>
              <w:t>Fax</w:t>
            </w:r>
            <w:r w:rsidRPr="00E16576">
              <w:rPr>
                <w:rFonts w:cstheme="minorHAnsi"/>
                <w:sz w:val="16"/>
              </w:rPr>
              <w:t>):</w:t>
            </w:r>
          </w:p>
        </w:tc>
        <w:tc>
          <w:tcPr>
            <w:tcW w:w="3190" w:type="dxa"/>
            <w:gridSpan w:val="5"/>
          </w:tcPr>
          <w:p w:rsidR="00415B84" w:rsidRPr="00E16576" w:rsidRDefault="00415B84" w:rsidP="00415B84">
            <w:pPr>
              <w:spacing w:before="240"/>
              <w:rPr>
                <w:rFonts w:cstheme="minorHAnsi"/>
                <w:sz w:val="16"/>
              </w:rPr>
            </w:pPr>
          </w:p>
        </w:tc>
        <w:tc>
          <w:tcPr>
            <w:tcW w:w="1457" w:type="dxa"/>
            <w:gridSpan w:val="2"/>
          </w:tcPr>
          <w:p w:rsidR="00415B84" w:rsidRPr="00E16576" w:rsidRDefault="00415B84" w:rsidP="00415B84">
            <w:pPr>
              <w:rPr>
                <w:rFonts w:cstheme="minorHAnsi"/>
                <w:sz w:val="16"/>
              </w:rPr>
            </w:pPr>
            <w:r w:rsidRPr="00E16576">
              <w:rPr>
                <w:rFonts w:cstheme="minorHAnsi"/>
                <w:sz w:val="16"/>
              </w:rPr>
              <w:t>Δ/νση Ηλεκτρ. Ταχυδρομείου</w:t>
            </w:r>
          </w:p>
          <w:p w:rsidR="00415B84" w:rsidRPr="00E16576" w:rsidRDefault="00415B84" w:rsidP="00415B84">
            <w:pPr>
              <w:rPr>
                <w:rFonts w:cstheme="minorHAnsi"/>
                <w:sz w:val="16"/>
              </w:rPr>
            </w:pPr>
            <w:r w:rsidRPr="00E16576">
              <w:rPr>
                <w:rFonts w:cstheme="minorHAnsi"/>
                <w:sz w:val="16"/>
              </w:rPr>
              <w:t>(Ε</w:t>
            </w:r>
            <w:r w:rsidRPr="00E16576">
              <w:rPr>
                <w:rFonts w:cstheme="minorHAnsi"/>
                <w:sz w:val="16"/>
                <w:lang w:val="en-US"/>
              </w:rPr>
              <w:t>mail</w:t>
            </w:r>
            <w:r w:rsidRPr="00E16576">
              <w:rPr>
                <w:rFonts w:cstheme="minorHAnsi"/>
                <w:sz w:val="16"/>
              </w:rPr>
              <w:t>):</w:t>
            </w:r>
          </w:p>
        </w:tc>
        <w:tc>
          <w:tcPr>
            <w:tcW w:w="3315" w:type="dxa"/>
            <w:gridSpan w:val="5"/>
          </w:tcPr>
          <w:p w:rsidR="00415B84" w:rsidRPr="00E16576" w:rsidRDefault="00415B84" w:rsidP="00415B84">
            <w:pPr>
              <w:spacing w:before="240"/>
              <w:rPr>
                <w:rFonts w:cstheme="minorHAnsi"/>
                <w:sz w:val="16"/>
              </w:rPr>
            </w:pPr>
          </w:p>
        </w:tc>
      </w:tr>
    </w:tbl>
    <w:p w:rsidR="00415B84" w:rsidRPr="00E16576" w:rsidRDefault="00415B84" w:rsidP="00415B84">
      <w:pPr>
        <w:jc w:val="both"/>
        <w:rPr>
          <w:rFonts w:cstheme="minorHAnsi"/>
          <w:sz w:val="20"/>
          <w:szCs w:val="20"/>
        </w:rPr>
      </w:pPr>
    </w:p>
    <w:p w:rsidR="00415B84" w:rsidRPr="00E16576" w:rsidRDefault="00415B84" w:rsidP="00415B84">
      <w:pPr>
        <w:jc w:val="both"/>
        <w:rPr>
          <w:rFonts w:cstheme="minorHAnsi"/>
          <w:sz w:val="20"/>
          <w:szCs w:val="20"/>
        </w:rPr>
      </w:pPr>
      <w:r w:rsidRPr="00E16576">
        <w:rPr>
          <w:rFonts w:cstheme="minorHAnsi"/>
          <w:sz w:val="20"/>
          <w:szCs w:val="20"/>
        </w:rPr>
        <w:t>Με ατομική μου ευθύνη και γνωρίζοντας τις κυρώσεις, που προβλέπονται από τις διατάξεις της παρ. 6 του άρθρου 22 του Ν. 1599/1986, δηλώνω ότι:</w:t>
      </w:r>
    </w:p>
    <w:p w:rsidR="00415B84" w:rsidRPr="00E16576" w:rsidRDefault="00415B84" w:rsidP="00415B84">
      <w:pPr>
        <w:jc w:val="both"/>
        <w:rPr>
          <w:rFonts w:cstheme="minorHAnsi"/>
          <w:sz w:val="20"/>
          <w:szCs w:val="20"/>
        </w:rPr>
      </w:pPr>
    </w:p>
    <w:p w:rsidR="00441753" w:rsidRDefault="00441753" w:rsidP="00441753">
      <w:pPr>
        <w:jc w:val="both"/>
        <w:rPr>
          <w:rFonts w:ascii="Arial" w:hAnsi="Arial" w:cs="Arial"/>
          <w:sz w:val="20"/>
          <w:szCs w:val="20"/>
        </w:rPr>
      </w:pPr>
      <w:r w:rsidRPr="005F40B7">
        <w:rPr>
          <w:rFonts w:ascii="Arial" w:hAnsi="Arial" w:cs="Arial"/>
          <w:b/>
          <w:sz w:val="20"/>
          <w:szCs w:val="20"/>
        </w:rPr>
        <w:t>Α.</w:t>
      </w:r>
      <w:r w:rsidRPr="005F40B7">
        <w:rPr>
          <w:rFonts w:ascii="Arial" w:hAnsi="Arial" w:cs="Arial"/>
          <w:sz w:val="20"/>
          <w:szCs w:val="20"/>
        </w:rPr>
        <w:t xml:space="preserve"> </w:t>
      </w:r>
      <w:r>
        <w:rPr>
          <w:rFonts w:ascii="Arial" w:hAnsi="Arial" w:cs="Arial"/>
          <w:sz w:val="20"/>
          <w:szCs w:val="20"/>
        </w:rPr>
        <w:t xml:space="preserve"> Σ</w:t>
      </w:r>
      <w:r w:rsidRPr="00BF7992">
        <w:rPr>
          <w:rFonts w:ascii="Arial" w:hAnsi="Arial" w:cs="Arial"/>
          <w:sz w:val="20"/>
          <w:szCs w:val="20"/>
        </w:rPr>
        <w:t xml:space="preserve">ύμφωνα με τον Κανονισμό (ΕΕ) 2023/2831 </w:t>
      </w:r>
      <w:r w:rsidRPr="008671C5">
        <w:rPr>
          <w:rFonts w:ascii="Arial" w:hAnsi="Arial" w:cs="Arial"/>
          <w:sz w:val="20"/>
          <w:szCs w:val="20"/>
        </w:rPr>
        <w:t>ΔΕΝ</w:t>
      </w:r>
      <w:r w:rsidRPr="00F16CB7">
        <w:rPr>
          <w:rFonts w:ascii="Arial" w:hAnsi="Arial" w:cs="Arial"/>
          <w:b/>
          <w:sz w:val="20"/>
          <w:szCs w:val="20"/>
        </w:rPr>
        <w:t xml:space="preserve"> </w:t>
      </w:r>
      <w:r>
        <w:rPr>
          <w:rFonts w:ascii="Arial" w:hAnsi="Arial" w:cs="Arial"/>
          <w:sz w:val="20"/>
          <w:szCs w:val="20"/>
        </w:rPr>
        <w:t xml:space="preserve">ασκώ οικονομική δραστηριότητα, </w:t>
      </w:r>
      <w:r>
        <w:rPr>
          <w:rFonts w:ascii="Arial" w:hAnsi="Arial" w:cs="Arial"/>
          <w:sz w:val="18"/>
        </w:rPr>
        <w:t xml:space="preserve"> που ως οντότητα έχει </w:t>
      </w:r>
      <w:r w:rsidRPr="00BF7992">
        <w:rPr>
          <w:rFonts w:ascii="Arial" w:hAnsi="Arial" w:cs="Arial"/>
          <w:sz w:val="20"/>
          <w:szCs w:val="20"/>
        </w:rPr>
        <w:t xml:space="preserve"> την έννοια της «επιχείρησης» </w:t>
      </w:r>
    </w:p>
    <w:p w:rsidR="00441753" w:rsidRPr="00527656" w:rsidRDefault="00441753" w:rsidP="00441753">
      <w:pPr>
        <w:jc w:val="both"/>
        <w:rPr>
          <w:rFonts w:ascii="Arial" w:hAnsi="Arial" w:cs="Arial"/>
          <w:sz w:val="20"/>
          <w:szCs w:val="20"/>
        </w:rPr>
      </w:pPr>
      <w:r w:rsidRPr="007B7DBD">
        <w:rPr>
          <w:rFonts w:ascii="Arial" w:hAnsi="Arial" w:cs="Arial"/>
          <w:b/>
          <w:sz w:val="20"/>
          <w:szCs w:val="20"/>
        </w:rPr>
        <w:t>Β.</w:t>
      </w:r>
      <w:r w:rsidRPr="007B7DBD">
        <w:rPr>
          <w:rFonts w:ascii="Arial" w:hAnsi="Arial" w:cs="Arial"/>
          <w:sz w:val="20"/>
          <w:szCs w:val="20"/>
        </w:rPr>
        <w:t xml:space="preserve">  Σύμφωνα με τον Κα</w:t>
      </w:r>
      <w:r>
        <w:rPr>
          <w:rFonts w:ascii="Arial" w:hAnsi="Arial" w:cs="Arial"/>
          <w:sz w:val="20"/>
          <w:szCs w:val="20"/>
        </w:rPr>
        <w:t xml:space="preserve">νονισμό (ΕΕ) 2023/2831 </w:t>
      </w:r>
      <w:r w:rsidRPr="007B7DBD">
        <w:rPr>
          <w:rFonts w:ascii="Arial" w:hAnsi="Arial" w:cs="Arial"/>
          <w:sz w:val="20"/>
          <w:szCs w:val="20"/>
        </w:rPr>
        <w:t xml:space="preserve">ασκώ οικονομική δραστηριότητα,  που ως οντότητα έχει  την έννοια της «επιχείρησης» </w:t>
      </w:r>
    </w:p>
    <w:p w:rsidR="00441753" w:rsidRPr="00441753" w:rsidRDefault="00441753" w:rsidP="00441753">
      <w:pPr>
        <w:jc w:val="both"/>
        <w:rPr>
          <w:rFonts w:ascii="Arial" w:hAnsi="Arial" w:cs="Arial"/>
          <w:sz w:val="20"/>
          <w:szCs w:val="20"/>
        </w:rPr>
      </w:pPr>
    </w:p>
    <w:p w:rsidR="00441753" w:rsidRPr="00527656" w:rsidRDefault="00441753" w:rsidP="00441753">
      <w:pPr>
        <w:jc w:val="both"/>
        <w:rPr>
          <w:rFonts w:ascii="Arial" w:hAnsi="Arial" w:cs="Arial"/>
          <w:sz w:val="20"/>
          <w:szCs w:val="20"/>
        </w:rPr>
      </w:pPr>
      <w:r w:rsidRPr="00527656">
        <w:rPr>
          <w:rFonts w:ascii="Arial" w:hAnsi="Arial" w:cs="Arial"/>
          <w:sz w:val="20"/>
          <w:szCs w:val="20"/>
        </w:rPr>
        <w:t xml:space="preserve">Στις περιπτώσεις που επελέγη το </w:t>
      </w:r>
      <w:r w:rsidRPr="00527656">
        <w:rPr>
          <w:rFonts w:ascii="Arial" w:hAnsi="Arial" w:cs="Arial"/>
          <w:b/>
          <w:sz w:val="20"/>
          <w:szCs w:val="20"/>
        </w:rPr>
        <w:t>Β</w:t>
      </w:r>
      <w:r w:rsidRPr="00527656">
        <w:rPr>
          <w:rFonts w:ascii="Arial" w:hAnsi="Arial" w:cs="Arial"/>
          <w:sz w:val="20"/>
          <w:szCs w:val="20"/>
        </w:rPr>
        <w:t xml:space="preserve">, συμπληρώστε </w:t>
      </w:r>
      <w:r w:rsidRPr="00527656">
        <w:rPr>
          <w:rFonts w:ascii="Arial" w:hAnsi="Arial" w:cs="Arial"/>
          <w:i/>
          <w:iCs/>
          <w:sz w:val="18"/>
        </w:rPr>
        <w:t>με  √ ένα από τα παρακάτω)</w:t>
      </w:r>
      <w:r w:rsidRPr="00527656">
        <w:rPr>
          <w:rFonts w:ascii="Arial" w:hAnsi="Arial" w:cs="Arial"/>
          <w:sz w:val="18"/>
        </w:rPr>
        <w:t>:</w:t>
      </w:r>
    </w:p>
    <w:p w:rsidR="00441753" w:rsidRPr="00527656" w:rsidRDefault="00441753" w:rsidP="00441753">
      <w:pPr>
        <w:jc w:val="center"/>
        <w:rPr>
          <w:rFonts w:ascii="Arial" w:hAnsi="Arial" w:cs="Arial"/>
          <w:b/>
          <w:sz w:val="20"/>
          <w:szCs w:val="20"/>
        </w:rPr>
      </w:pPr>
    </w:p>
    <w:tbl>
      <w:tblPr>
        <w:tblStyle w:val="TableGrid"/>
        <w:tblW w:w="0" w:type="auto"/>
        <w:tblInd w:w="-5" w:type="dxa"/>
        <w:tblLook w:val="04A0" w:firstRow="1" w:lastRow="0" w:firstColumn="1" w:lastColumn="0" w:noHBand="0" w:noVBand="1"/>
      </w:tblPr>
      <w:tblGrid>
        <w:gridCol w:w="426"/>
        <w:gridCol w:w="284"/>
        <w:gridCol w:w="6663"/>
      </w:tblGrid>
      <w:tr w:rsidR="00441753" w:rsidTr="00345B85">
        <w:trPr>
          <w:trHeight w:val="396"/>
        </w:trPr>
        <w:tc>
          <w:tcPr>
            <w:tcW w:w="426" w:type="dxa"/>
            <w:tcBorders>
              <w:bottom w:val="single" w:sz="4" w:space="0" w:color="auto"/>
              <w:right w:val="single" w:sz="4" w:space="0" w:color="auto"/>
            </w:tcBorders>
          </w:tcPr>
          <w:p w:rsidR="00441753" w:rsidRPr="00441753" w:rsidRDefault="00441753" w:rsidP="00345B85">
            <w:pPr>
              <w:pStyle w:val="ListParagraph"/>
              <w:rPr>
                <w:rFonts w:ascii="Arial" w:hAnsi="Arial" w:cs="Arial"/>
                <w:b/>
                <w:sz w:val="20"/>
                <w:szCs w:val="20"/>
                <w:lang w:val="el-GR"/>
              </w:rPr>
            </w:pPr>
          </w:p>
        </w:tc>
        <w:tc>
          <w:tcPr>
            <w:tcW w:w="284" w:type="dxa"/>
            <w:tcBorders>
              <w:top w:val="nil"/>
              <w:left w:val="single" w:sz="4" w:space="0" w:color="auto"/>
              <w:bottom w:val="nil"/>
              <w:right w:val="nil"/>
            </w:tcBorders>
          </w:tcPr>
          <w:p w:rsidR="00441753" w:rsidRPr="00441753" w:rsidRDefault="00441753" w:rsidP="00345B85">
            <w:pPr>
              <w:spacing w:after="160" w:line="259" w:lineRule="auto"/>
              <w:ind w:left="360"/>
              <w:jc w:val="center"/>
              <w:rPr>
                <w:rFonts w:ascii="Arial" w:hAnsi="Arial" w:cs="Arial"/>
                <w:b/>
                <w:sz w:val="20"/>
                <w:szCs w:val="20"/>
                <w:lang w:val="el-GR"/>
              </w:rPr>
            </w:pPr>
          </w:p>
        </w:tc>
        <w:tc>
          <w:tcPr>
            <w:tcW w:w="6663" w:type="dxa"/>
            <w:tcBorders>
              <w:top w:val="nil"/>
              <w:left w:val="nil"/>
              <w:bottom w:val="nil"/>
              <w:right w:val="nil"/>
            </w:tcBorders>
          </w:tcPr>
          <w:p w:rsidR="00441753" w:rsidRPr="00441753" w:rsidRDefault="006D6E9A" w:rsidP="00441753">
            <w:pPr>
              <w:pStyle w:val="ListParagraph"/>
              <w:numPr>
                <w:ilvl w:val="0"/>
                <w:numId w:val="21"/>
              </w:numPr>
              <w:spacing w:after="0" w:line="360" w:lineRule="auto"/>
              <w:ind w:left="462"/>
              <w:jc w:val="both"/>
              <w:rPr>
                <w:rFonts w:ascii="Arial" w:hAnsi="Arial" w:cs="Arial"/>
                <w:b/>
                <w:sz w:val="20"/>
                <w:szCs w:val="20"/>
                <w:lang w:val="el-GR"/>
              </w:rPr>
            </w:pPr>
            <w:r w:rsidRPr="002A0A89">
              <w:rPr>
                <w:rFonts w:ascii="Arial" w:hAnsi="Arial" w:cs="Arial"/>
                <w:sz w:val="20"/>
                <w:szCs w:val="20"/>
                <w:lang w:val="el-GR"/>
              </w:rPr>
              <w:t>Δεν συνιστά «ενιαία επιχείρηση»</w:t>
            </w:r>
            <w:r w:rsidR="00441753" w:rsidRPr="003542A0">
              <w:rPr>
                <w:rStyle w:val="EndnoteReference"/>
                <w:rFonts w:ascii="Arial" w:hAnsi="Arial" w:cs="Arial"/>
                <w:lang w:val="el-GR"/>
              </w:rPr>
              <w:t xml:space="preserve"> </w:t>
            </w:r>
            <w:r w:rsidR="00441753" w:rsidRPr="00BF7992">
              <w:rPr>
                <w:rStyle w:val="EndnoteReference"/>
                <w:rFonts w:ascii="Arial" w:hAnsi="Arial" w:cs="Arial"/>
              </w:rPr>
              <w:endnoteReference w:id="1"/>
            </w:r>
            <w:r w:rsidRPr="002A0A89">
              <w:rPr>
                <w:rFonts w:ascii="Arial" w:hAnsi="Arial" w:cs="Arial"/>
                <w:sz w:val="20"/>
                <w:szCs w:val="20"/>
                <w:lang w:val="el-GR"/>
              </w:rPr>
              <w:t xml:space="preserve"> με καμία άλλη επιχείρηση</w:t>
            </w:r>
          </w:p>
        </w:tc>
      </w:tr>
      <w:tr w:rsidR="00441753" w:rsidTr="00345B85">
        <w:trPr>
          <w:trHeight w:val="396"/>
        </w:trPr>
        <w:tc>
          <w:tcPr>
            <w:tcW w:w="426" w:type="dxa"/>
            <w:tcBorders>
              <w:top w:val="single" w:sz="4" w:space="0" w:color="auto"/>
              <w:left w:val="nil"/>
              <w:bottom w:val="single" w:sz="4" w:space="0" w:color="auto"/>
              <w:right w:val="nil"/>
            </w:tcBorders>
          </w:tcPr>
          <w:p w:rsidR="00441753" w:rsidRPr="00441753" w:rsidRDefault="00441753" w:rsidP="00345B85">
            <w:pPr>
              <w:pStyle w:val="ListParagraph"/>
              <w:rPr>
                <w:rFonts w:ascii="Arial" w:hAnsi="Arial" w:cs="Arial"/>
                <w:b/>
                <w:sz w:val="20"/>
                <w:szCs w:val="20"/>
                <w:lang w:val="el-GR"/>
              </w:rPr>
            </w:pPr>
          </w:p>
        </w:tc>
        <w:tc>
          <w:tcPr>
            <w:tcW w:w="284" w:type="dxa"/>
            <w:tcBorders>
              <w:top w:val="nil"/>
              <w:left w:val="nil"/>
              <w:bottom w:val="nil"/>
              <w:right w:val="nil"/>
            </w:tcBorders>
          </w:tcPr>
          <w:p w:rsidR="00441753" w:rsidRPr="00441753" w:rsidRDefault="00441753" w:rsidP="00345B85">
            <w:pPr>
              <w:pStyle w:val="ListParagraph"/>
              <w:rPr>
                <w:rFonts w:ascii="Arial" w:hAnsi="Arial" w:cs="Arial"/>
                <w:b/>
                <w:sz w:val="20"/>
                <w:szCs w:val="20"/>
                <w:lang w:val="el-GR"/>
              </w:rPr>
            </w:pPr>
          </w:p>
        </w:tc>
        <w:tc>
          <w:tcPr>
            <w:tcW w:w="6663" w:type="dxa"/>
            <w:tcBorders>
              <w:top w:val="nil"/>
              <w:left w:val="nil"/>
              <w:bottom w:val="nil"/>
              <w:right w:val="nil"/>
            </w:tcBorders>
          </w:tcPr>
          <w:p w:rsidR="00441753" w:rsidRPr="00441753" w:rsidRDefault="00441753" w:rsidP="00345B85">
            <w:pPr>
              <w:spacing w:after="160" w:line="360" w:lineRule="auto"/>
              <w:jc w:val="both"/>
              <w:rPr>
                <w:rFonts w:ascii="Arial" w:hAnsi="Arial" w:cs="Arial"/>
                <w:sz w:val="20"/>
                <w:szCs w:val="20"/>
                <w:lang w:val="el-GR"/>
              </w:rPr>
            </w:pPr>
          </w:p>
        </w:tc>
      </w:tr>
      <w:tr w:rsidR="00441753" w:rsidTr="00345B85">
        <w:trPr>
          <w:trHeight w:val="252"/>
        </w:trPr>
        <w:tc>
          <w:tcPr>
            <w:tcW w:w="426" w:type="dxa"/>
            <w:tcBorders>
              <w:top w:val="single" w:sz="4" w:space="0" w:color="auto"/>
              <w:right w:val="single" w:sz="4" w:space="0" w:color="auto"/>
            </w:tcBorders>
          </w:tcPr>
          <w:p w:rsidR="00441753" w:rsidRPr="00441753" w:rsidRDefault="00441753" w:rsidP="00345B85">
            <w:pPr>
              <w:spacing w:after="160" w:line="259" w:lineRule="auto"/>
              <w:ind w:left="360"/>
              <w:jc w:val="center"/>
              <w:rPr>
                <w:rFonts w:ascii="Arial" w:hAnsi="Arial" w:cs="Arial"/>
                <w:b/>
                <w:sz w:val="20"/>
                <w:szCs w:val="20"/>
                <w:lang w:val="el-GR"/>
              </w:rPr>
            </w:pPr>
          </w:p>
        </w:tc>
        <w:tc>
          <w:tcPr>
            <w:tcW w:w="284" w:type="dxa"/>
            <w:tcBorders>
              <w:top w:val="nil"/>
              <w:left w:val="single" w:sz="4" w:space="0" w:color="auto"/>
              <w:bottom w:val="nil"/>
              <w:right w:val="nil"/>
            </w:tcBorders>
          </w:tcPr>
          <w:p w:rsidR="00441753" w:rsidRPr="00441753" w:rsidRDefault="00441753" w:rsidP="00345B85">
            <w:pPr>
              <w:spacing w:after="160" w:line="259" w:lineRule="auto"/>
              <w:ind w:left="360"/>
              <w:jc w:val="center"/>
              <w:rPr>
                <w:rFonts w:ascii="Arial" w:hAnsi="Arial" w:cs="Arial"/>
                <w:b/>
                <w:sz w:val="20"/>
                <w:szCs w:val="20"/>
                <w:lang w:val="el-GR"/>
              </w:rPr>
            </w:pPr>
          </w:p>
        </w:tc>
        <w:tc>
          <w:tcPr>
            <w:tcW w:w="6663" w:type="dxa"/>
            <w:tcBorders>
              <w:top w:val="nil"/>
              <w:left w:val="nil"/>
              <w:bottom w:val="nil"/>
              <w:right w:val="nil"/>
            </w:tcBorders>
          </w:tcPr>
          <w:p w:rsidR="00441753" w:rsidRPr="00441753" w:rsidRDefault="006D6E9A" w:rsidP="00441753">
            <w:pPr>
              <w:pStyle w:val="ListParagraph"/>
              <w:numPr>
                <w:ilvl w:val="0"/>
                <w:numId w:val="21"/>
              </w:numPr>
              <w:spacing w:after="0" w:line="240" w:lineRule="auto"/>
              <w:ind w:left="462"/>
              <w:rPr>
                <w:rFonts w:ascii="Arial" w:hAnsi="Arial" w:cs="Arial"/>
                <w:sz w:val="20"/>
                <w:szCs w:val="20"/>
                <w:lang w:val="el-GR"/>
              </w:rPr>
            </w:pPr>
            <w:r w:rsidRPr="002A0A89">
              <w:rPr>
                <w:rFonts w:ascii="Arial" w:hAnsi="Arial" w:cs="Arial"/>
                <w:sz w:val="20"/>
                <w:szCs w:val="20"/>
                <w:lang w:val="el-GR"/>
              </w:rPr>
              <w:t>Συνιστά «ενιαία επιχείρηση»  με τις κάτωθι επιχειρήσεις:</w:t>
            </w:r>
          </w:p>
          <w:p w:rsidR="00441753" w:rsidRPr="00441753" w:rsidRDefault="00441753" w:rsidP="00345B85">
            <w:pPr>
              <w:spacing w:after="160" w:line="259" w:lineRule="auto"/>
              <w:rPr>
                <w:rFonts w:ascii="Arial" w:hAnsi="Arial" w:cs="Arial"/>
                <w:b/>
                <w:sz w:val="20"/>
                <w:szCs w:val="20"/>
                <w:lang w:val="el-GR"/>
              </w:rPr>
            </w:pPr>
          </w:p>
        </w:tc>
      </w:tr>
    </w:tbl>
    <w:tbl>
      <w:tblPr>
        <w:tblpPr w:leftFromText="180" w:rightFromText="180" w:vertAnchor="text" w:horzAnchor="margin" w:tblpXSpec="center" w:tblpY="148"/>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2"/>
        <w:gridCol w:w="3118"/>
      </w:tblGrid>
      <w:tr w:rsidR="00441753" w:rsidRPr="005F40B7" w:rsidTr="00345B85">
        <w:trPr>
          <w:trHeight w:val="345"/>
        </w:trPr>
        <w:tc>
          <w:tcPr>
            <w:tcW w:w="675" w:type="dxa"/>
            <w:vAlign w:val="center"/>
          </w:tcPr>
          <w:p w:rsidR="00441753" w:rsidRPr="005F40B7" w:rsidRDefault="00441753" w:rsidP="00345B85">
            <w:pPr>
              <w:spacing w:before="80" w:after="80"/>
              <w:jc w:val="center"/>
              <w:rPr>
                <w:rFonts w:ascii="Arial" w:hAnsi="Arial" w:cs="Arial"/>
                <w:b/>
                <w:sz w:val="20"/>
                <w:szCs w:val="20"/>
              </w:rPr>
            </w:pPr>
            <w:r w:rsidRPr="005F40B7">
              <w:rPr>
                <w:rFonts w:ascii="Arial" w:hAnsi="Arial" w:cs="Arial"/>
                <w:b/>
                <w:sz w:val="20"/>
                <w:szCs w:val="20"/>
              </w:rPr>
              <w:t>Α/Α</w:t>
            </w:r>
          </w:p>
        </w:tc>
        <w:tc>
          <w:tcPr>
            <w:tcW w:w="4282" w:type="dxa"/>
            <w:vAlign w:val="center"/>
          </w:tcPr>
          <w:p w:rsidR="00441753" w:rsidRPr="005F40B7" w:rsidRDefault="00441753" w:rsidP="00345B85">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3118" w:type="dxa"/>
            <w:vAlign w:val="center"/>
          </w:tcPr>
          <w:p w:rsidR="00441753" w:rsidRPr="005F40B7" w:rsidRDefault="00441753" w:rsidP="00345B85">
            <w:pPr>
              <w:spacing w:before="80" w:after="80"/>
              <w:jc w:val="center"/>
              <w:rPr>
                <w:rFonts w:ascii="Arial" w:hAnsi="Arial" w:cs="Arial"/>
                <w:b/>
                <w:sz w:val="20"/>
                <w:szCs w:val="20"/>
              </w:rPr>
            </w:pPr>
            <w:r w:rsidRPr="005F40B7">
              <w:rPr>
                <w:rFonts w:ascii="Arial" w:hAnsi="Arial" w:cs="Arial"/>
                <w:b/>
                <w:sz w:val="20"/>
                <w:szCs w:val="20"/>
              </w:rPr>
              <w:t>ΑΦΜ</w:t>
            </w:r>
          </w:p>
        </w:tc>
      </w:tr>
      <w:tr w:rsidR="00441753" w:rsidRPr="005F40B7" w:rsidTr="00345B85">
        <w:trPr>
          <w:trHeight w:val="170"/>
        </w:trPr>
        <w:tc>
          <w:tcPr>
            <w:tcW w:w="675" w:type="dxa"/>
            <w:vAlign w:val="center"/>
          </w:tcPr>
          <w:p w:rsidR="00441753" w:rsidRPr="005F40B7" w:rsidRDefault="00441753" w:rsidP="00345B85">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4282" w:type="dxa"/>
            <w:vAlign w:val="center"/>
          </w:tcPr>
          <w:p w:rsidR="00441753" w:rsidRPr="005F40B7" w:rsidRDefault="00441753" w:rsidP="00345B85">
            <w:pPr>
              <w:spacing w:before="80" w:after="80"/>
              <w:jc w:val="center"/>
              <w:rPr>
                <w:rFonts w:ascii="Arial" w:hAnsi="Arial" w:cs="Arial"/>
                <w:sz w:val="20"/>
                <w:szCs w:val="20"/>
                <w:highlight w:val="magenta"/>
              </w:rPr>
            </w:pPr>
          </w:p>
        </w:tc>
        <w:tc>
          <w:tcPr>
            <w:tcW w:w="3118" w:type="dxa"/>
            <w:vAlign w:val="center"/>
          </w:tcPr>
          <w:p w:rsidR="00441753" w:rsidRPr="005F40B7" w:rsidRDefault="00441753" w:rsidP="00345B85">
            <w:pPr>
              <w:spacing w:before="80" w:after="80"/>
              <w:jc w:val="center"/>
              <w:rPr>
                <w:rFonts w:ascii="Arial" w:hAnsi="Arial" w:cs="Arial"/>
                <w:sz w:val="20"/>
                <w:szCs w:val="20"/>
                <w:highlight w:val="magenta"/>
              </w:rPr>
            </w:pPr>
          </w:p>
        </w:tc>
      </w:tr>
      <w:tr w:rsidR="00441753" w:rsidRPr="005F40B7" w:rsidTr="00345B85">
        <w:trPr>
          <w:trHeight w:val="170"/>
        </w:trPr>
        <w:tc>
          <w:tcPr>
            <w:tcW w:w="675" w:type="dxa"/>
            <w:vAlign w:val="center"/>
          </w:tcPr>
          <w:p w:rsidR="00441753" w:rsidRPr="005F40B7" w:rsidRDefault="00441753" w:rsidP="00345B85">
            <w:pPr>
              <w:spacing w:before="80" w:after="80"/>
              <w:jc w:val="center"/>
              <w:rPr>
                <w:rFonts w:ascii="Arial" w:hAnsi="Arial" w:cs="Arial"/>
                <w:sz w:val="20"/>
                <w:szCs w:val="20"/>
              </w:rPr>
            </w:pPr>
            <w:r w:rsidRPr="005F40B7">
              <w:rPr>
                <w:rFonts w:ascii="Arial" w:hAnsi="Arial" w:cs="Arial"/>
                <w:sz w:val="20"/>
                <w:szCs w:val="20"/>
              </w:rPr>
              <w:t>2.</w:t>
            </w:r>
          </w:p>
        </w:tc>
        <w:tc>
          <w:tcPr>
            <w:tcW w:w="4282" w:type="dxa"/>
            <w:vAlign w:val="center"/>
          </w:tcPr>
          <w:p w:rsidR="00441753" w:rsidRPr="005F40B7" w:rsidRDefault="00441753" w:rsidP="00345B85">
            <w:pPr>
              <w:spacing w:before="80" w:after="80"/>
              <w:jc w:val="center"/>
              <w:rPr>
                <w:rFonts w:ascii="Arial" w:hAnsi="Arial" w:cs="Arial"/>
                <w:sz w:val="20"/>
                <w:szCs w:val="20"/>
              </w:rPr>
            </w:pPr>
          </w:p>
        </w:tc>
        <w:tc>
          <w:tcPr>
            <w:tcW w:w="3118" w:type="dxa"/>
            <w:vAlign w:val="center"/>
          </w:tcPr>
          <w:p w:rsidR="00441753" w:rsidRPr="005F40B7" w:rsidRDefault="00441753" w:rsidP="00345B85">
            <w:pPr>
              <w:spacing w:before="80" w:after="80"/>
              <w:jc w:val="center"/>
              <w:rPr>
                <w:rFonts w:ascii="Arial" w:hAnsi="Arial" w:cs="Arial"/>
                <w:sz w:val="20"/>
                <w:szCs w:val="20"/>
              </w:rPr>
            </w:pPr>
          </w:p>
        </w:tc>
      </w:tr>
      <w:tr w:rsidR="00441753" w:rsidRPr="005F40B7" w:rsidTr="00345B85">
        <w:trPr>
          <w:trHeight w:val="170"/>
        </w:trPr>
        <w:tc>
          <w:tcPr>
            <w:tcW w:w="675" w:type="dxa"/>
            <w:vAlign w:val="center"/>
          </w:tcPr>
          <w:p w:rsidR="00441753" w:rsidRPr="005F40B7" w:rsidRDefault="00441753" w:rsidP="00345B85">
            <w:pPr>
              <w:spacing w:before="80" w:after="80"/>
              <w:jc w:val="center"/>
              <w:rPr>
                <w:rFonts w:ascii="Arial" w:hAnsi="Arial" w:cs="Arial"/>
                <w:sz w:val="20"/>
                <w:szCs w:val="20"/>
              </w:rPr>
            </w:pPr>
            <w:r w:rsidRPr="005F40B7">
              <w:rPr>
                <w:rFonts w:ascii="Arial" w:hAnsi="Arial" w:cs="Arial"/>
                <w:sz w:val="20"/>
                <w:szCs w:val="20"/>
              </w:rPr>
              <w:t>3.</w:t>
            </w:r>
          </w:p>
        </w:tc>
        <w:tc>
          <w:tcPr>
            <w:tcW w:w="4282" w:type="dxa"/>
            <w:vAlign w:val="center"/>
          </w:tcPr>
          <w:p w:rsidR="00441753" w:rsidRPr="005F40B7" w:rsidRDefault="00441753" w:rsidP="00345B85">
            <w:pPr>
              <w:spacing w:before="80" w:after="80"/>
              <w:jc w:val="center"/>
              <w:rPr>
                <w:rFonts w:ascii="Arial" w:hAnsi="Arial" w:cs="Arial"/>
                <w:sz w:val="20"/>
                <w:szCs w:val="20"/>
              </w:rPr>
            </w:pPr>
          </w:p>
        </w:tc>
        <w:tc>
          <w:tcPr>
            <w:tcW w:w="3118" w:type="dxa"/>
            <w:vAlign w:val="center"/>
          </w:tcPr>
          <w:p w:rsidR="00441753" w:rsidRPr="005F40B7" w:rsidRDefault="00441753" w:rsidP="00345B85">
            <w:pPr>
              <w:spacing w:before="80" w:after="80"/>
              <w:jc w:val="center"/>
              <w:rPr>
                <w:rFonts w:ascii="Arial" w:hAnsi="Arial" w:cs="Arial"/>
                <w:sz w:val="20"/>
                <w:szCs w:val="20"/>
              </w:rPr>
            </w:pPr>
          </w:p>
        </w:tc>
      </w:tr>
    </w:tbl>
    <w:p w:rsidR="00441753" w:rsidRDefault="00441753" w:rsidP="00441753">
      <w:pPr>
        <w:jc w:val="center"/>
        <w:rPr>
          <w:rFonts w:ascii="Arial" w:hAnsi="Arial" w:cs="Arial"/>
          <w:b/>
          <w:sz w:val="20"/>
          <w:szCs w:val="20"/>
        </w:rPr>
      </w:pPr>
    </w:p>
    <w:p w:rsidR="00441753" w:rsidRDefault="00441753" w:rsidP="00441753">
      <w:pPr>
        <w:jc w:val="both"/>
        <w:rPr>
          <w:rFonts w:ascii="Arial" w:hAnsi="Arial" w:cs="Arial"/>
          <w:sz w:val="20"/>
          <w:szCs w:val="20"/>
        </w:rPr>
      </w:pPr>
      <w:r>
        <w:rPr>
          <w:rFonts w:ascii="Arial" w:hAnsi="Arial" w:cs="Arial"/>
          <w:b/>
          <w:sz w:val="20"/>
          <w:szCs w:val="20"/>
        </w:rPr>
        <w:t>Γ</w:t>
      </w:r>
      <w:r w:rsidRPr="005F40B7">
        <w:rPr>
          <w:rFonts w:ascii="Arial" w:hAnsi="Arial" w:cs="Arial"/>
          <w:b/>
          <w:sz w:val="20"/>
          <w:szCs w:val="20"/>
        </w:rPr>
        <w:t>.</w:t>
      </w:r>
      <w:r w:rsidRPr="001D3BE7">
        <w:rPr>
          <w:rFonts w:ascii="Arial" w:hAnsi="Arial" w:cs="Arial"/>
          <w:sz w:val="20"/>
          <w:szCs w:val="20"/>
        </w:rPr>
        <w:t xml:space="preserve"> </w:t>
      </w:r>
      <w:r>
        <w:rPr>
          <w:rFonts w:ascii="Arial" w:hAnsi="Arial" w:cs="Arial"/>
          <w:sz w:val="20"/>
          <w:szCs w:val="20"/>
          <w:lang w:val="en-US"/>
        </w:rPr>
        <w:t>H</w:t>
      </w:r>
      <w:r w:rsidRPr="00573760">
        <w:rPr>
          <w:rFonts w:ascii="Arial" w:hAnsi="Arial" w:cs="Arial"/>
          <w:sz w:val="20"/>
          <w:szCs w:val="20"/>
        </w:rPr>
        <w:t xml:space="preserve"> </w:t>
      </w:r>
      <w:r w:rsidRPr="005F40B7">
        <w:rPr>
          <w:rFonts w:ascii="Arial" w:hAnsi="Arial" w:cs="Arial"/>
          <w:sz w:val="20"/>
          <w:szCs w:val="20"/>
        </w:rPr>
        <w:t>ενίσχυση ήσσονος σημασίας που πρόκειται να χορηγηθεί</w:t>
      </w:r>
      <w:r>
        <w:rPr>
          <w:rStyle w:val="EndnoteReference"/>
          <w:rFonts w:ascii="Arial" w:hAnsi="Arial" w:cs="Arial"/>
        </w:rPr>
        <w:endnoteReference w:id="2"/>
      </w:r>
      <w:r>
        <w:rPr>
          <w:rFonts w:ascii="Arial" w:hAnsi="Arial" w:cs="Arial"/>
          <w:sz w:val="20"/>
          <w:szCs w:val="20"/>
          <w:vertAlign w:val="superscript"/>
        </w:rPr>
        <w:t xml:space="preserve"> </w:t>
      </w:r>
      <w:r w:rsidRPr="005F40B7">
        <w:rPr>
          <w:rFonts w:ascii="Arial" w:hAnsi="Arial" w:cs="Arial"/>
          <w:sz w:val="20"/>
          <w:szCs w:val="20"/>
        </w:rPr>
        <w:t>στην ως άνω επιχείρηση</w:t>
      </w:r>
      <w:r>
        <w:rPr>
          <w:rStyle w:val="EndnoteReference"/>
          <w:rFonts w:ascii="Arial" w:hAnsi="Arial" w:cs="Arial"/>
        </w:rPr>
        <w:endnoteReference w:id="3"/>
      </w:r>
      <w:r w:rsidRPr="005F40B7">
        <w:rPr>
          <w:rFonts w:ascii="Arial" w:hAnsi="Arial" w:cs="Arial"/>
          <w:sz w:val="20"/>
          <w:szCs w:val="20"/>
        </w:rPr>
        <w:t>,</w:t>
      </w:r>
      <w:r>
        <w:rPr>
          <w:rStyle w:val="EndnoteReference"/>
          <w:rFonts w:ascii="Arial" w:hAnsi="Arial" w:cs="Arial"/>
        </w:rPr>
        <w:endnoteReference w:id="4"/>
      </w:r>
      <w:r w:rsidRPr="005F40B7">
        <w:rPr>
          <w:rFonts w:ascii="Arial" w:hAnsi="Arial" w:cs="Arial"/>
          <w:sz w:val="20"/>
          <w:szCs w:val="20"/>
        </w:rPr>
        <w:t xml:space="preserve"> βάσει </w:t>
      </w:r>
      <w:r>
        <w:rPr>
          <w:rFonts w:ascii="Arial" w:hAnsi="Arial" w:cs="Arial"/>
          <w:sz w:val="20"/>
          <w:szCs w:val="20"/>
        </w:rPr>
        <w:t>του Καν. (ΕΕ) 2023/2831(</w:t>
      </w:r>
      <w:r>
        <w:rPr>
          <w:rFonts w:ascii="Arial" w:hAnsi="Arial" w:cs="Arial"/>
          <w:sz w:val="20"/>
          <w:szCs w:val="20"/>
          <w:lang w:val="en-US"/>
        </w:rPr>
        <w:t>OJ</w:t>
      </w:r>
      <w:r w:rsidRPr="006746CA">
        <w:rPr>
          <w:rFonts w:ascii="Arial" w:hAnsi="Arial" w:cs="Arial"/>
          <w:sz w:val="20"/>
          <w:szCs w:val="20"/>
        </w:rPr>
        <w:t xml:space="preserve"> </w:t>
      </w:r>
      <w:r w:rsidRPr="006746CA">
        <w:rPr>
          <w:rFonts w:ascii="Arial" w:hAnsi="Arial" w:cs="Arial"/>
          <w:sz w:val="20"/>
          <w:szCs w:val="20"/>
          <w:lang w:val="en-US"/>
        </w:rPr>
        <w:t>L</w:t>
      </w:r>
      <w:r w:rsidRPr="006746CA">
        <w:rPr>
          <w:rFonts w:ascii="Arial" w:hAnsi="Arial" w:cs="Arial"/>
          <w:sz w:val="20"/>
          <w:szCs w:val="20"/>
        </w:rPr>
        <w:t>15.12.2023)</w:t>
      </w:r>
      <w:r w:rsidRPr="005F40B7">
        <w:rPr>
          <w:rFonts w:ascii="Arial" w:hAnsi="Arial" w:cs="Arial"/>
          <w:sz w:val="20"/>
          <w:szCs w:val="20"/>
        </w:rPr>
        <w:t xml:space="preserve"> αφορά </w:t>
      </w:r>
      <w:r>
        <w:rPr>
          <w:rFonts w:ascii="Arial" w:hAnsi="Arial" w:cs="Arial"/>
          <w:sz w:val="20"/>
          <w:szCs w:val="20"/>
        </w:rPr>
        <w:t xml:space="preserve">σε </w:t>
      </w:r>
      <w:r w:rsidRPr="005F40B7">
        <w:rPr>
          <w:rFonts w:ascii="Arial" w:hAnsi="Arial" w:cs="Arial"/>
          <w:sz w:val="20"/>
          <w:szCs w:val="20"/>
        </w:rPr>
        <w:t>δραστηριότητες της επιχείρησης που</w:t>
      </w:r>
      <w:r>
        <w:rPr>
          <w:rFonts w:ascii="Arial" w:hAnsi="Arial" w:cs="Arial"/>
          <w:sz w:val="20"/>
          <w:szCs w:val="20"/>
        </w:rPr>
        <w:t xml:space="preserve"> </w:t>
      </w:r>
      <w:r w:rsidRPr="00B84625">
        <w:rPr>
          <w:rFonts w:ascii="Arial" w:hAnsi="Arial" w:cs="Arial"/>
          <w:b/>
          <w:sz w:val="20"/>
          <w:szCs w:val="20"/>
        </w:rPr>
        <w:t>δεν</w:t>
      </w:r>
      <w:r w:rsidRPr="005F40B7">
        <w:rPr>
          <w:rFonts w:ascii="Arial" w:hAnsi="Arial" w:cs="Arial"/>
          <w:sz w:val="20"/>
          <w:szCs w:val="20"/>
        </w:rPr>
        <w:t xml:space="preserve"> εμπίπτουν:</w:t>
      </w:r>
    </w:p>
    <w:p w:rsidR="00441753" w:rsidRPr="00DD70A8" w:rsidRDefault="00441753" w:rsidP="00441753">
      <w:pPr>
        <w:pStyle w:val="ListParagraph"/>
        <w:numPr>
          <w:ilvl w:val="0"/>
          <w:numId w:val="19"/>
        </w:numPr>
        <w:spacing w:after="0" w:line="240" w:lineRule="auto"/>
        <w:jc w:val="both"/>
        <w:rPr>
          <w:rFonts w:ascii="Arial" w:hAnsi="Arial" w:cs="Arial"/>
          <w:sz w:val="20"/>
          <w:szCs w:val="20"/>
        </w:rPr>
      </w:pPr>
      <w:r w:rsidRPr="00DD70A8">
        <w:rPr>
          <w:rFonts w:ascii="Arial" w:hAnsi="Arial" w:cs="Arial"/>
          <w:sz w:val="20"/>
          <w:szCs w:val="20"/>
        </w:rPr>
        <w:t>Στην πρωτογενή παραγωγή προϊόντων αλιείας και της υδατοκαλλιέργειας</w:t>
      </w:r>
      <w:r>
        <w:rPr>
          <w:rStyle w:val="EndnoteReference"/>
          <w:rFonts w:ascii="Arial" w:hAnsi="Arial" w:cs="Arial"/>
        </w:rPr>
        <w:endnoteReference w:id="5"/>
      </w:r>
      <w:r w:rsidRPr="00DD70A8">
        <w:rPr>
          <w:rFonts w:ascii="Arial" w:hAnsi="Arial" w:cs="Arial"/>
          <w:sz w:val="20"/>
          <w:szCs w:val="20"/>
          <w:vertAlign w:val="superscript"/>
        </w:rPr>
        <w:t>,</w:t>
      </w:r>
      <w:r>
        <w:rPr>
          <w:rStyle w:val="EndnoteReference"/>
          <w:rFonts w:ascii="Arial" w:hAnsi="Arial" w:cs="Arial"/>
        </w:rPr>
        <w:endnoteReference w:id="6"/>
      </w:r>
      <w:r w:rsidRPr="00DD70A8">
        <w:rPr>
          <w:rFonts w:ascii="Arial" w:hAnsi="Arial" w:cs="Arial"/>
          <w:sz w:val="20"/>
          <w:szCs w:val="20"/>
        </w:rPr>
        <w:t>,</w:t>
      </w:r>
    </w:p>
    <w:p w:rsidR="00441753" w:rsidRPr="007A36C5" w:rsidRDefault="00441753" w:rsidP="00441753">
      <w:pPr>
        <w:pStyle w:val="ListParagraph"/>
        <w:numPr>
          <w:ilvl w:val="0"/>
          <w:numId w:val="19"/>
        </w:numPr>
        <w:spacing w:after="0" w:line="240" w:lineRule="auto"/>
        <w:jc w:val="both"/>
        <w:rPr>
          <w:rFonts w:ascii="Arial" w:hAnsi="Arial" w:cs="Arial"/>
          <w:sz w:val="20"/>
          <w:szCs w:val="20"/>
        </w:rPr>
      </w:pPr>
      <w:r w:rsidRPr="007A36C5">
        <w:rPr>
          <w:rFonts w:ascii="Arial" w:hAnsi="Arial" w:cs="Arial"/>
          <w:sz w:val="20"/>
          <w:szCs w:val="20"/>
        </w:rPr>
        <w:t>στη μεταποίηση και εμπορία προϊόντων αλιείας και υδατοκαλλιέργειας</w:t>
      </w:r>
      <w:r>
        <w:rPr>
          <w:rStyle w:val="EndnoteReference"/>
          <w:rFonts w:ascii="Arial" w:hAnsi="Arial" w:cs="Arial"/>
        </w:rPr>
        <w:endnoteReference w:id="7"/>
      </w:r>
      <w:r w:rsidRPr="007A36C5">
        <w:rPr>
          <w:rFonts w:ascii="Arial" w:hAnsi="Arial" w:cs="Arial"/>
          <w:sz w:val="20"/>
          <w:szCs w:val="20"/>
        </w:rPr>
        <w:t>, εφόσον το ποσό της ενίσχυσης καθορίζεται με βάση την τιμή ή την ποσότητα των προϊόντων που αγοράζονται ή διατίθενται στην αγορά,</w:t>
      </w:r>
    </w:p>
    <w:p w:rsidR="00441753" w:rsidRPr="00492CE2" w:rsidRDefault="00441753" w:rsidP="00441753">
      <w:pPr>
        <w:pStyle w:val="ListParagraph"/>
        <w:numPr>
          <w:ilvl w:val="0"/>
          <w:numId w:val="19"/>
        </w:numPr>
        <w:spacing w:after="0" w:line="240" w:lineRule="auto"/>
        <w:jc w:val="both"/>
        <w:rPr>
          <w:rFonts w:ascii="Arial" w:hAnsi="Arial" w:cs="Arial"/>
          <w:sz w:val="20"/>
          <w:szCs w:val="20"/>
        </w:rPr>
      </w:pPr>
      <w:r w:rsidRPr="00492CE2">
        <w:rPr>
          <w:rFonts w:ascii="Arial" w:hAnsi="Arial" w:cs="Arial"/>
          <w:sz w:val="20"/>
          <w:szCs w:val="20"/>
        </w:rPr>
        <w:t>στην πρωτογενή παραγωγή</w:t>
      </w:r>
      <w:r>
        <w:rPr>
          <w:rStyle w:val="EndnoteReference"/>
          <w:rFonts w:ascii="Arial" w:hAnsi="Arial" w:cs="Arial"/>
        </w:rPr>
        <w:endnoteReference w:id="8"/>
      </w:r>
      <w:r w:rsidRPr="00492CE2">
        <w:rPr>
          <w:rFonts w:ascii="Arial" w:hAnsi="Arial" w:cs="Arial"/>
          <w:sz w:val="20"/>
          <w:szCs w:val="20"/>
        </w:rPr>
        <w:t xml:space="preserve"> γεωργικών προϊόντων</w:t>
      </w:r>
      <w:r>
        <w:rPr>
          <w:rStyle w:val="EndnoteReference"/>
          <w:rFonts w:ascii="Arial" w:hAnsi="Arial" w:cs="Arial"/>
        </w:rPr>
        <w:endnoteReference w:id="9"/>
      </w:r>
      <w:r w:rsidRPr="00492CE2">
        <w:rPr>
          <w:rFonts w:ascii="Arial" w:hAnsi="Arial" w:cs="Arial"/>
          <w:sz w:val="20"/>
          <w:szCs w:val="20"/>
        </w:rPr>
        <w:t>,</w:t>
      </w:r>
    </w:p>
    <w:p w:rsidR="00441753" w:rsidRDefault="00441753" w:rsidP="00441753">
      <w:pPr>
        <w:pStyle w:val="ListParagraph"/>
        <w:numPr>
          <w:ilvl w:val="0"/>
          <w:numId w:val="19"/>
        </w:numPr>
        <w:spacing w:after="0" w:line="240" w:lineRule="auto"/>
        <w:jc w:val="both"/>
        <w:rPr>
          <w:rFonts w:ascii="Arial" w:hAnsi="Arial" w:cs="Arial"/>
          <w:sz w:val="20"/>
          <w:szCs w:val="20"/>
        </w:rPr>
      </w:pPr>
      <w:r w:rsidRPr="003121CB">
        <w:rPr>
          <w:rFonts w:ascii="Arial" w:hAnsi="Arial" w:cs="Arial"/>
          <w:sz w:val="20"/>
          <w:szCs w:val="20"/>
        </w:rPr>
        <w:t>στον τομέα της μεταποίησης</w:t>
      </w:r>
      <w:r>
        <w:rPr>
          <w:rStyle w:val="EndnoteReference"/>
          <w:rFonts w:ascii="Arial" w:hAnsi="Arial" w:cs="Arial"/>
        </w:rPr>
        <w:endnoteReference w:id="10"/>
      </w:r>
      <w:r w:rsidRPr="003121CB">
        <w:rPr>
          <w:rFonts w:ascii="Arial" w:hAnsi="Arial" w:cs="Arial"/>
          <w:sz w:val="20"/>
          <w:szCs w:val="20"/>
        </w:rPr>
        <w:t xml:space="preserve"> και της εμπορίας</w:t>
      </w:r>
      <w:r>
        <w:rPr>
          <w:rStyle w:val="EndnoteReference"/>
          <w:rFonts w:ascii="Arial" w:hAnsi="Arial" w:cs="Arial"/>
        </w:rPr>
        <w:endnoteReference w:id="11"/>
      </w:r>
      <w:r w:rsidRPr="003121CB">
        <w:rPr>
          <w:rFonts w:ascii="Arial" w:hAnsi="Arial" w:cs="Arial"/>
          <w:sz w:val="20"/>
          <w:szCs w:val="20"/>
        </w:rPr>
        <w:t xml:space="preserve"> γεωργικών προϊόντων</w:t>
      </w:r>
      <w:r>
        <w:rPr>
          <w:rFonts w:ascii="Arial" w:hAnsi="Arial" w:cs="Arial"/>
          <w:sz w:val="20"/>
          <w:szCs w:val="20"/>
        </w:rPr>
        <w:t>:</w:t>
      </w:r>
    </w:p>
    <w:p w:rsidR="00441753" w:rsidRDefault="00441753" w:rsidP="00441753">
      <w:pPr>
        <w:pStyle w:val="ListParagraph"/>
        <w:numPr>
          <w:ilvl w:val="0"/>
          <w:numId w:val="20"/>
        </w:numPr>
        <w:spacing w:after="0" w:line="240" w:lineRule="auto"/>
        <w:jc w:val="both"/>
        <w:rPr>
          <w:rFonts w:ascii="Arial" w:hAnsi="Arial" w:cs="Arial"/>
          <w:sz w:val="20"/>
          <w:szCs w:val="20"/>
        </w:rPr>
      </w:pPr>
      <w:r w:rsidRPr="00CF29EC">
        <w:rPr>
          <w:rFonts w:ascii="Arial" w:hAnsi="Arial" w:cs="Arial"/>
          <w:sz w:val="20"/>
          <w:szCs w:val="20"/>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rsidR="00441753" w:rsidRPr="00CF29EC" w:rsidRDefault="00441753" w:rsidP="00441753">
      <w:pPr>
        <w:pStyle w:val="ListParagraph"/>
        <w:numPr>
          <w:ilvl w:val="0"/>
          <w:numId w:val="20"/>
        </w:numPr>
        <w:spacing w:after="0" w:line="240" w:lineRule="auto"/>
        <w:jc w:val="both"/>
        <w:rPr>
          <w:rFonts w:ascii="Arial" w:hAnsi="Arial" w:cs="Arial"/>
          <w:sz w:val="20"/>
          <w:szCs w:val="20"/>
        </w:rPr>
      </w:pPr>
      <w:r w:rsidRPr="00CF29EC">
        <w:rPr>
          <w:rFonts w:ascii="Arial" w:hAnsi="Arial" w:cs="Arial"/>
          <w:sz w:val="20"/>
          <w:szCs w:val="20"/>
        </w:rPr>
        <w:t>όταν η ενίσχυση συνοδεύεται από την υποχρέωση απόδοσής της εν μέρει ή εξ ολοκλήρου σε πρωτογενείς παραγωγούς,</w:t>
      </w:r>
    </w:p>
    <w:p w:rsidR="00441753" w:rsidRPr="00CF29EC" w:rsidRDefault="00441753" w:rsidP="00441753">
      <w:pPr>
        <w:pStyle w:val="ListParagraph"/>
        <w:numPr>
          <w:ilvl w:val="0"/>
          <w:numId w:val="19"/>
        </w:numPr>
        <w:spacing w:after="0" w:line="240" w:lineRule="auto"/>
        <w:jc w:val="both"/>
        <w:rPr>
          <w:rFonts w:ascii="Arial" w:hAnsi="Arial" w:cs="Arial"/>
          <w:sz w:val="20"/>
          <w:szCs w:val="20"/>
        </w:rPr>
      </w:pPr>
      <w:r w:rsidRPr="00CF29EC">
        <w:rPr>
          <w:rFonts w:ascii="Arial" w:hAnsi="Arial" w:cs="Arial"/>
          <w:sz w:val="20"/>
          <w:szCs w:val="20"/>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rsidR="00441753" w:rsidRPr="005E1C31" w:rsidRDefault="00441753" w:rsidP="00441753">
      <w:pPr>
        <w:pStyle w:val="ListParagraph"/>
        <w:numPr>
          <w:ilvl w:val="0"/>
          <w:numId w:val="19"/>
        </w:numPr>
        <w:spacing w:after="0" w:line="240" w:lineRule="auto"/>
        <w:jc w:val="both"/>
        <w:rPr>
          <w:rFonts w:ascii="Arial" w:hAnsi="Arial" w:cs="Arial"/>
          <w:sz w:val="20"/>
          <w:szCs w:val="20"/>
        </w:rPr>
      </w:pPr>
      <w:r w:rsidRPr="005E1C31">
        <w:rPr>
          <w:rFonts w:ascii="Arial" w:hAnsi="Arial" w:cs="Arial"/>
          <w:sz w:val="20"/>
          <w:szCs w:val="20"/>
        </w:rPr>
        <w:t>ενισχύσεις για τις οποίες τίθεται ως όρος η χρήση εγχώριων αγαθών και υπηρεσιών αντί των εισαγόμενων.</w:t>
      </w:r>
    </w:p>
    <w:p w:rsidR="00441753" w:rsidRPr="005D0D5B" w:rsidRDefault="00441753" w:rsidP="00441753">
      <w:pPr>
        <w:rPr>
          <w:vanish/>
        </w:rPr>
      </w:pPr>
    </w:p>
    <w:p w:rsidR="00441753" w:rsidRPr="005F40B7" w:rsidRDefault="00441753" w:rsidP="00441753">
      <w:pPr>
        <w:jc w:val="both"/>
        <w:rPr>
          <w:rFonts w:ascii="Arial" w:hAnsi="Arial" w:cs="Arial"/>
          <w:sz w:val="20"/>
          <w:szCs w:val="20"/>
        </w:rPr>
      </w:pPr>
    </w:p>
    <w:p w:rsidR="00441753" w:rsidRDefault="00441753" w:rsidP="00441753">
      <w:pPr>
        <w:jc w:val="both"/>
        <w:rPr>
          <w:rFonts w:ascii="Arial" w:hAnsi="Arial" w:cs="Arial"/>
          <w:sz w:val="20"/>
          <w:szCs w:val="20"/>
        </w:rPr>
      </w:pPr>
      <w:r>
        <w:rPr>
          <w:rFonts w:ascii="Arial" w:hAnsi="Arial" w:cs="Arial"/>
          <w:b/>
          <w:sz w:val="20"/>
          <w:szCs w:val="20"/>
        </w:rPr>
        <w:t>Δ</w:t>
      </w:r>
      <w:r w:rsidRPr="009429B8">
        <w:rPr>
          <w:rFonts w:ascii="Arial" w:hAnsi="Arial" w:cs="Arial"/>
          <w:b/>
          <w:sz w:val="20"/>
          <w:szCs w:val="20"/>
        </w:rPr>
        <w:t xml:space="preserve">. </w:t>
      </w:r>
      <w:r w:rsidRPr="00136A63">
        <w:rPr>
          <w:rFonts w:ascii="Arial" w:hAnsi="Arial" w:cs="Arial"/>
          <w:i/>
          <w:color w:val="5B9BD5" w:themeColor="accent5"/>
          <w:sz w:val="20"/>
          <w:szCs w:val="20"/>
        </w:rPr>
        <w:t>(Σε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2023/2831)</w:t>
      </w:r>
      <w:r w:rsidRPr="00B84625">
        <w:rPr>
          <w:rFonts w:ascii="Arial" w:hAnsi="Arial" w:cs="Arial"/>
          <w:i/>
          <w:sz w:val="20"/>
          <w:szCs w:val="20"/>
        </w:rPr>
        <w:t xml:space="preserve"> </w:t>
      </w:r>
    </w:p>
    <w:p w:rsidR="00441753" w:rsidRPr="009429B8" w:rsidRDefault="00441753" w:rsidP="00441753">
      <w:pPr>
        <w:jc w:val="both"/>
        <w:rPr>
          <w:rFonts w:ascii="Arial" w:hAnsi="Arial" w:cs="Arial"/>
          <w:b/>
          <w:sz w:val="20"/>
          <w:szCs w:val="20"/>
        </w:rPr>
      </w:pPr>
      <w:r>
        <w:rPr>
          <w:rFonts w:ascii="Arial" w:hAnsi="Arial" w:cs="Arial"/>
          <w:sz w:val="20"/>
          <w:szCs w:val="20"/>
        </w:rPr>
        <w:t xml:space="preserve">Η επιχείρηση, καθώς δραστηριοποιείται στον τομέα / στους τομείς </w:t>
      </w:r>
      <w:r w:rsidRPr="00934E22">
        <w:rPr>
          <w:rFonts w:ascii="Arial" w:hAnsi="Arial" w:cs="Arial"/>
          <w:i/>
          <w:iCs/>
          <w:color w:val="5B9BD5" w:themeColor="accent5"/>
          <w:sz w:val="20"/>
          <w:szCs w:val="20"/>
        </w:rPr>
        <w:t>…(συμπληρώνεται ο τομέας/τομείς)…</w:t>
      </w:r>
      <w:r>
        <w:rPr>
          <w:rFonts w:ascii="Arial" w:hAnsi="Arial" w:cs="Arial"/>
          <w:sz w:val="20"/>
          <w:szCs w:val="20"/>
        </w:rPr>
        <w:t xml:space="preserve">ο/οι οποίος/οι είναι μη επιλέξιμοι για ενίσχυση, </w:t>
      </w:r>
      <w:r w:rsidRPr="009429B8">
        <w:rPr>
          <w:rFonts w:ascii="Arial" w:hAnsi="Arial" w:cs="Arial"/>
          <w:sz w:val="20"/>
          <w:szCs w:val="20"/>
        </w:rPr>
        <w:t>διασφαλίζει με κατάλληλα μέσα, όπως διαχωρισμός</w:t>
      </w:r>
      <w:r>
        <w:rPr>
          <w:rFonts w:ascii="Arial" w:hAnsi="Arial" w:cs="Arial"/>
          <w:sz w:val="20"/>
          <w:szCs w:val="20"/>
        </w:rPr>
        <w:t xml:space="preserve"> δραστηριοτήτων ή ο διαχωρισμός των λογαριασμών</w:t>
      </w:r>
      <w:r w:rsidRPr="009429B8">
        <w:rPr>
          <w:rFonts w:ascii="Arial" w:hAnsi="Arial" w:cs="Arial"/>
          <w:sz w:val="20"/>
          <w:szCs w:val="20"/>
        </w:rPr>
        <w:t>, ότι δεν ενισχύεται η μη επιλέξιμη δραστηριότητα.</w:t>
      </w:r>
    </w:p>
    <w:p w:rsidR="00441753" w:rsidRDefault="00441753" w:rsidP="00441753">
      <w:pPr>
        <w:jc w:val="both"/>
        <w:rPr>
          <w:rFonts w:ascii="Arial" w:hAnsi="Arial" w:cs="Arial"/>
          <w:b/>
          <w:sz w:val="20"/>
          <w:szCs w:val="20"/>
        </w:rPr>
      </w:pPr>
    </w:p>
    <w:p w:rsidR="00441753" w:rsidRDefault="00441753" w:rsidP="00441753">
      <w:pPr>
        <w:jc w:val="both"/>
        <w:rPr>
          <w:rFonts w:ascii="Arial" w:hAnsi="Arial" w:cs="Arial"/>
          <w:sz w:val="20"/>
          <w:szCs w:val="20"/>
        </w:rPr>
      </w:pPr>
      <w:r>
        <w:rPr>
          <w:rFonts w:ascii="Arial" w:hAnsi="Arial" w:cs="Arial"/>
          <w:b/>
          <w:sz w:val="20"/>
          <w:szCs w:val="20"/>
        </w:rPr>
        <w:t>Ε</w:t>
      </w:r>
      <w:r w:rsidRPr="005F40B7">
        <w:rPr>
          <w:rFonts w:ascii="Arial" w:hAnsi="Arial" w:cs="Arial"/>
          <w:b/>
          <w:sz w:val="20"/>
          <w:szCs w:val="20"/>
        </w:rPr>
        <w:t>.</w:t>
      </w:r>
      <w:r w:rsidRPr="005F40B7">
        <w:rPr>
          <w:rFonts w:ascii="Arial" w:hAnsi="Arial" w:cs="Arial"/>
          <w:sz w:val="20"/>
          <w:szCs w:val="20"/>
        </w:rPr>
        <w:t xml:space="preserve"> Στην επιχείρησ</w:t>
      </w:r>
      <w:r>
        <w:rPr>
          <w:rFonts w:ascii="Arial" w:hAnsi="Arial" w:cs="Arial"/>
          <w:sz w:val="20"/>
          <w:szCs w:val="20"/>
        </w:rPr>
        <w:t>ή μου έχουν χορηγηθεί</w:t>
      </w:r>
      <w:r w:rsidRPr="005F40B7">
        <w:rPr>
          <w:rFonts w:ascii="Arial" w:hAnsi="Arial" w:cs="Arial"/>
          <w:sz w:val="20"/>
          <w:szCs w:val="20"/>
        </w:rPr>
        <w:t xml:space="preserve"> συμπεριλαμβανομένων και των επιχειρήσεων</w:t>
      </w:r>
      <w:r w:rsidRPr="0008004C">
        <w:rPr>
          <w:rFonts w:ascii="Arial" w:hAnsi="Arial" w:cs="Arial"/>
          <w:sz w:val="20"/>
          <w:szCs w:val="20"/>
        </w:rPr>
        <w:t xml:space="preserve">, </w:t>
      </w:r>
      <w:r>
        <w:rPr>
          <w:rFonts w:ascii="Arial" w:hAnsi="Arial" w:cs="Arial"/>
          <w:sz w:val="20"/>
          <w:szCs w:val="20"/>
        </w:rPr>
        <w:t xml:space="preserve">με τις οποίες, </w:t>
      </w:r>
      <w:r w:rsidRPr="005F40B7">
        <w:rPr>
          <w:rFonts w:ascii="Arial" w:hAnsi="Arial" w:cs="Arial"/>
          <w:sz w:val="20"/>
          <w:szCs w:val="20"/>
        </w:rPr>
        <w:t xml:space="preserve">συνιστούν «ενιαία επιχείρηση», </w:t>
      </w:r>
      <w:r>
        <w:rPr>
          <w:rFonts w:ascii="Arial" w:hAnsi="Arial" w:cs="Arial"/>
          <w:sz w:val="20"/>
          <w:szCs w:val="20"/>
        </w:rPr>
        <w:t xml:space="preserve">σε περίοδο τριών ετών (υπολογιζόμενα σε κυλιόμενη ημερολογιακή βάση) αίτησης από την υποβολή της παρούσης στο πλαίσιο  του Προγράμματος, </w:t>
      </w:r>
      <w:r w:rsidRPr="005F40B7">
        <w:rPr>
          <w:rFonts w:ascii="Arial" w:hAnsi="Arial" w:cs="Arial"/>
          <w:sz w:val="20"/>
          <w:szCs w:val="20"/>
        </w:rPr>
        <w:t>οι κάτωθι ενισχύσεις ήσσονος σημασίας:</w:t>
      </w:r>
    </w:p>
    <w:p w:rsidR="00441753" w:rsidRDefault="00441753" w:rsidP="00441753">
      <w:pPr>
        <w:jc w:val="both"/>
        <w:rPr>
          <w:rFonts w:ascii="Arial" w:hAnsi="Arial" w:cs="Arial"/>
          <w:sz w:val="20"/>
          <w:szCs w:val="20"/>
        </w:rPr>
      </w:pPr>
    </w:p>
    <w:tbl>
      <w:tblPr>
        <w:tblStyle w:val="10"/>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441753" w:rsidRPr="00F80454" w:rsidTr="00345B85">
        <w:trPr>
          <w:trHeight w:val="922"/>
        </w:trPr>
        <w:tc>
          <w:tcPr>
            <w:tcW w:w="10540" w:type="dxa"/>
            <w:gridSpan w:val="9"/>
          </w:tcPr>
          <w:p w:rsidR="00441753" w:rsidRPr="00BF7992" w:rsidRDefault="00441753" w:rsidP="00345B85">
            <w:pPr>
              <w:spacing w:before="80" w:after="80"/>
              <w:jc w:val="center"/>
              <w:rPr>
                <w:rFonts w:ascii="Arial" w:hAnsi="Arial" w:cs="Arial"/>
                <w:b/>
                <w:strike/>
                <w:sz w:val="20"/>
                <w:szCs w:val="20"/>
              </w:rPr>
            </w:pPr>
            <w:r w:rsidRPr="00C44AFF">
              <w:rPr>
                <w:rFonts w:ascii="Arial" w:hAnsi="Arial" w:cs="Arial"/>
                <w:b/>
                <w:sz w:val="20"/>
                <w:szCs w:val="20"/>
              </w:rPr>
              <w:lastRenderedPageBreak/>
              <w:t>ΕΝΙΣΧΥΣΕΙΣ ΗΣΣΟΝΟΣ ΣΗΜΑΣΙΑΣ (</w:t>
            </w:r>
            <w:r w:rsidRPr="00C44AFF">
              <w:rPr>
                <w:rFonts w:ascii="Arial" w:hAnsi="Arial" w:cs="Arial"/>
                <w:b/>
                <w:sz w:val="20"/>
                <w:szCs w:val="20"/>
                <w:lang w:val="en-US"/>
              </w:rPr>
              <w:t>DE</w:t>
            </w:r>
            <w:r w:rsidRPr="00C44AFF">
              <w:rPr>
                <w:rFonts w:ascii="Arial" w:hAnsi="Arial" w:cs="Arial"/>
                <w:b/>
                <w:sz w:val="20"/>
                <w:szCs w:val="20"/>
              </w:rPr>
              <w:t xml:space="preserve"> </w:t>
            </w:r>
            <w:r w:rsidRPr="00C44AFF">
              <w:rPr>
                <w:rFonts w:ascii="Arial" w:hAnsi="Arial" w:cs="Arial"/>
                <w:b/>
                <w:sz w:val="20"/>
                <w:szCs w:val="20"/>
                <w:lang w:val="en-US"/>
              </w:rPr>
              <w:t>MINIMIS</w:t>
            </w:r>
            <w:r w:rsidRPr="00C44AFF">
              <w:rPr>
                <w:rFonts w:ascii="Arial" w:hAnsi="Arial" w:cs="Arial"/>
                <w:b/>
                <w:sz w:val="20"/>
                <w:szCs w:val="20"/>
              </w:rPr>
              <w:t xml:space="preserve">) ΠΟΥ ΕΧΟΥΝ ΧΟΡΗΓΗΘΕΙ ΣΤΗΝ </w:t>
            </w:r>
            <w:r>
              <w:rPr>
                <w:rFonts w:ascii="Arial" w:hAnsi="Arial" w:cs="Arial"/>
                <w:b/>
                <w:sz w:val="20"/>
                <w:szCs w:val="20"/>
              </w:rPr>
              <w:t>«</w:t>
            </w:r>
            <w:r w:rsidRPr="00C44AFF">
              <w:rPr>
                <w:rFonts w:ascii="Arial" w:hAnsi="Arial" w:cs="Arial"/>
                <w:b/>
                <w:sz w:val="20"/>
                <w:szCs w:val="20"/>
              </w:rPr>
              <w:t>ΕΠΙΧΕΙΡΗΣΗ</w:t>
            </w:r>
            <w:r>
              <w:rPr>
                <w:rFonts w:ascii="Arial" w:hAnsi="Arial" w:cs="Arial"/>
                <w:b/>
                <w:sz w:val="20"/>
                <w:szCs w:val="20"/>
              </w:rPr>
              <w:t xml:space="preserve">»  </w:t>
            </w:r>
          </w:p>
          <w:p w:rsidR="00441753" w:rsidRPr="00C44AFF" w:rsidRDefault="00441753" w:rsidP="00345B85">
            <w:pPr>
              <w:spacing w:before="80" w:after="80"/>
              <w:jc w:val="center"/>
              <w:rPr>
                <w:rFonts w:ascii="Arial" w:hAnsi="Arial" w:cs="Arial"/>
                <w:b/>
                <w:sz w:val="20"/>
                <w:szCs w:val="20"/>
              </w:rPr>
            </w:pPr>
            <w:r>
              <w:rPr>
                <w:rFonts w:ascii="Arial" w:hAnsi="Arial" w:cs="Arial"/>
                <w:b/>
                <w:sz w:val="20"/>
                <w:szCs w:val="20"/>
              </w:rPr>
              <w:t>ΒΑΣΕΙ ΤΩΝ ΚΑΝ. (ΕΕ) 2023/2831, ΚΑΝ. (ΕΕ) 1407/2013, ΚΑΝ. (ΕΕ) 1408/2013 ΚΑΙ ΚΑΝ. (ΕΕ) 717/2014</w:t>
            </w:r>
          </w:p>
          <w:p w:rsidR="00441753" w:rsidRPr="00F80454" w:rsidRDefault="00441753" w:rsidP="00345B85">
            <w:pPr>
              <w:jc w:val="center"/>
              <w:rPr>
                <w:rFonts w:ascii="Arial" w:hAnsi="Arial" w:cs="Arial"/>
                <w:b/>
                <w:sz w:val="16"/>
                <w:szCs w:val="16"/>
              </w:rPr>
            </w:pPr>
            <w:r w:rsidRPr="00F80454">
              <w:rPr>
                <w:rFonts w:ascii="Arial" w:hAnsi="Arial" w:cs="Arial"/>
                <w:b/>
                <w:bCs/>
                <w:sz w:val="18"/>
                <w:szCs w:val="18"/>
                <w:lang w:eastAsia="en-GB"/>
              </w:rPr>
              <w:t>(αφορά τ</w:t>
            </w:r>
            <w:r>
              <w:rPr>
                <w:rFonts w:ascii="Arial" w:hAnsi="Arial" w:cs="Arial"/>
                <w:b/>
                <w:bCs/>
                <w:sz w:val="18"/>
                <w:szCs w:val="18"/>
                <w:lang w:eastAsia="en-GB"/>
              </w:rPr>
              <w:t>ον/την</w:t>
            </w:r>
            <w:r w:rsidRPr="00F80454">
              <w:rPr>
                <w:rFonts w:ascii="Arial" w:hAnsi="Arial" w:cs="Arial"/>
                <w:b/>
                <w:bCs/>
                <w:sz w:val="18"/>
                <w:szCs w:val="18"/>
                <w:lang w:eastAsia="en-GB"/>
              </w:rPr>
              <w:t xml:space="preserve"> δικαιούχο της ενίσχυσης και τις επιχειρήσεις που τυχόν συνιστούν </w:t>
            </w:r>
            <w:r>
              <w:rPr>
                <w:rFonts w:ascii="Arial" w:hAnsi="Arial" w:cs="Arial"/>
                <w:b/>
                <w:bCs/>
                <w:sz w:val="18"/>
                <w:szCs w:val="18"/>
                <w:lang w:eastAsia="en-GB"/>
              </w:rPr>
              <w:t>«</w:t>
            </w:r>
            <w:r w:rsidRPr="00F80454">
              <w:rPr>
                <w:rFonts w:ascii="Arial" w:hAnsi="Arial" w:cs="Arial"/>
                <w:b/>
                <w:bCs/>
                <w:sz w:val="18"/>
                <w:szCs w:val="18"/>
                <w:lang w:eastAsia="en-GB"/>
              </w:rPr>
              <w:t>ενιαία επιχείρηση</w:t>
            </w:r>
            <w:r>
              <w:rPr>
                <w:rFonts w:ascii="Arial" w:hAnsi="Arial" w:cs="Arial"/>
                <w:b/>
                <w:bCs/>
                <w:sz w:val="18"/>
                <w:szCs w:val="18"/>
                <w:lang w:eastAsia="en-GB"/>
              </w:rPr>
              <w:t>»</w:t>
            </w:r>
            <w:r w:rsidRPr="00F80454">
              <w:rPr>
                <w:rFonts w:ascii="Arial" w:hAnsi="Arial" w:cs="Arial"/>
                <w:b/>
                <w:bCs/>
                <w:sz w:val="18"/>
                <w:szCs w:val="18"/>
                <w:lang w:eastAsia="en-GB"/>
              </w:rPr>
              <w:t xml:space="preserve"> με </w:t>
            </w:r>
            <w:r>
              <w:rPr>
                <w:rFonts w:ascii="Arial" w:hAnsi="Arial" w:cs="Arial"/>
                <w:b/>
                <w:bCs/>
                <w:sz w:val="18"/>
                <w:szCs w:val="18"/>
                <w:lang w:eastAsia="en-GB"/>
              </w:rPr>
              <w:t>την έννοια του Κανονισμού 2023/2831</w:t>
            </w:r>
            <w:r w:rsidRPr="00F80454">
              <w:rPr>
                <w:rFonts w:ascii="Arial" w:hAnsi="Arial" w:cs="Arial"/>
                <w:b/>
                <w:bCs/>
                <w:sz w:val="18"/>
                <w:szCs w:val="18"/>
                <w:lang w:eastAsia="en-GB"/>
              </w:rPr>
              <w:t>)</w:t>
            </w:r>
          </w:p>
        </w:tc>
      </w:tr>
      <w:tr w:rsidR="00441753" w:rsidRPr="00F80454" w:rsidTr="00345B85">
        <w:trPr>
          <w:gridAfter w:val="1"/>
          <w:wAfter w:w="9" w:type="dxa"/>
          <w:trHeight w:val="1139"/>
        </w:trPr>
        <w:tc>
          <w:tcPr>
            <w:tcW w:w="539" w:type="dxa"/>
            <w:vAlign w:val="center"/>
          </w:tcPr>
          <w:p w:rsidR="00441753" w:rsidRPr="00F80454" w:rsidRDefault="00441753" w:rsidP="00345B85">
            <w:pPr>
              <w:spacing w:before="240" w:after="240"/>
              <w:jc w:val="center"/>
              <w:rPr>
                <w:rFonts w:ascii="Arial" w:hAnsi="Arial" w:cs="Arial"/>
                <w:b/>
                <w:sz w:val="16"/>
                <w:szCs w:val="16"/>
              </w:rPr>
            </w:pPr>
            <w:r w:rsidRPr="00F80454">
              <w:rPr>
                <w:rFonts w:ascii="Arial" w:hAnsi="Arial" w:cs="Arial"/>
                <w:b/>
                <w:sz w:val="16"/>
                <w:szCs w:val="16"/>
              </w:rPr>
              <w:t>α/α</w:t>
            </w:r>
          </w:p>
        </w:tc>
        <w:tc>
          <w:tcPr>
            <w:tcW w:w="1486" w:type="dxa"/>
            <w:vAlign w:val="center"/>
          </w:tcPr>
          <w:p w:rsidR="00441753" w:rsidRPr="00F80454" w:rsidRDefault="00441753" w:rsidP="00345B85">
            <w:pPr>
              <w:spacing w:before="240" w:after="240"/>
              <w:jc w:val="center"/>
              <w:rPr>
                <w:rFonts w:ascii="Arial" w:hAnsi="Arial" w:cs="Arial"/>
                <w:b/>
                <w:sz w:val="16"/>
                <w:szCs w:val="16"/>
              </w:rPr>
            </w:pPr>
            <w:r w:rsidRPr="00F80454">
              <w:rPr>
                <w:rFonts w:ascii="Arial" w:hAnsi="Arial" w:cs="Arial"/>
                <w:b/>
                <w:sz w:val="16"/>
                <w:szCs w:val="16"/>
              </w:rPr>
              <w:t>ΕΠΩΝΥΜΙΑ &amp; ΑΦΜ ΔΙΚΑΙΟΥΧΟΥ</w:t>
            </w:r>
          </w:p>
        </w:tc>
        <w:tc>
          <w:tcPr>
            <w:tcW w:w="1891" w:type="dxa"/>
            <w:vAlign w:val="center"/>
          </w:tcPr>
          <w:p w:rsidR="00441753" w:rsidRPr="00F80454" w:rsidRDefault="00441753" w:rsidP="00345B85">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485" w:type="dxa"/>
            <w:vAlign w:val="center"/>
          </w:tcPr>
          <w:p w:rsidR="00441753" w:rsidRPr="00F80454" w:rsidRDefault="00441753" w:rsidP="00345B85">
            <w:pPr>
              <w:spacing w:before="240" w:after="240"/>
              <w:jc w:val="center"/>
              <w:rPr>
                <w:rFonts w:ascii="Arial" w:hAnsi="Arial" w:cs="Arial"/>
                <w:b/>
                <w:sz w:val="16"/>
                <w:szCs w:val="16"/>
                <w:lang w:val="en-US"/>
              </w:rPr>
            </w:pPr>
            <w:r w:rsidRPr="00F80454">
              <w:rPr>
                <w:rFonts w:ascii="Arial" w:hAnsi="Arial" w:cs="Arial"/>
                <w:b/>
                <w:sz w:val="16"/>
                <w:szCs w:val="16"/>
              </w:rPr>
              <w:t xml:space="preserve">ΕΦΑΡΜΟΣΤΕΟΣ ΚΑΝΟΝΙΣΜΟΣ </w:t>
            </w:r>
            <w:r w:rsidRPr="00F80454">
              <w:rPr>
                <w:rFonts w:ascii="Arial" w:hAnsi="Arial" w:cs="Arial"/>
                <w:b/>
                <w:sz w:val="16"/>
                <w:szCs w:val="16"/>
                <w:lang w:val="en-US"/>
              </w:rPr>
              <w:t>DE MINIMIS</w:t>
            </w:r>
          </w:p>
        </w:tc>
        <w:tc>
          <w:tcPr>
            <w:tcW w:w="1215" w:type="dxa"/>
            <w:vAlign w:val="center"/>
          </w:tcPr>
          <w:p w:rsidR="00441753" w:rsidRPr="00F80454" w:rsidRDefault="00441753" w:rsidP="00345B85">
            <w:pPr>
              <w:spacing w:before="240" w:after="240"/>
              <w:jc w:val="center"/>
              <w:rPr>
                <w:rFonts w:ascii="Arial" w:hAnsi="Arial" w:cs="Arial"/>
                <w:b/>
                <w:sz w:val="16"/>
                <w:szCs w:val="16"/>
              </w:rPr>
            </w:pPr>
            <w:r w:rsidRPr="00F80454">
              <w:rPr>
                <w:rFonts w:ascii="Arial" w:hAnsi="Arial" w:cs="Arial"/>
                <w:b/>
                <w:sz w:val="16"/>
                <w:szCs w:val="16"/>
              </w:rPr>
              <w:t>ΑΡΙΘ.ΠΡΩΤ. &amp; ΗΜ/ΝΙΑ ΕΓΚΡΙΤΙΚΗΣ ΑΠΟΦΑΣΗΣ</w:t>
            </w:r>
          </w:p>
        </w:tc>
        <w:tc>
          <w:tcPr>
            <w:tcW w:w="1214" w:type="dxa"/>
            <w:vAlign w:val="center"/>
          </w:tcPr>
          <w:p w:rsidR="00441753" w:rsidRPr="00F80454" w:rsidRDefault="00441753" w:rsidP="00345B85">
            <w:pPr>
              <w:spacing w:before="240" w:after="240"/>
              <w:jc w:val="center"/>
              <w:rPr>
                <w:rFonts w:ascii="Arial" w:hAnsi="Arial" w:cs="Arial"/>
                <w:b/>
                <w:sz w:val="16"/>
                <w:szCs w:val="16"/>
              </w:rPr>
            </w:pPr>
            <w:r w:rsidRPr="00F80454">
              <w:rPr>
                <w:rFonts w:ascii="Arial" w:hAnsi="Arial" w:cs="Arial"/>
                <w:b/>
                <w:sz w:val="16"/>
                <w:szCs w:val="16"/>
              </w:rPr>
              <w:t>ΕΓΚΡΙΘΕΝ ΠΟΣΟ ΕΝΙΣΧΥΣΗΣ</w:t>
            </w:r>
          </w:p>
        </w:tc>
        <w:tc>
          <w:tcPr>
            <w:tcW w:w="1351" w:type="dxa"/>
            <w:vAlign w:val="center"/>
          </w:tcPr>
          <w:p w:rsidR="00441753" w:rsidRPr="00F80454" w:rsidRDefault="00441753" w:rsidP="00345B85">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p>
        </w:tc>
        <w:tc>
          <w:tcPr>
            <w:tcW w:w="1350" w:type="dxa"/>
            <w:vAlign w:val="center"/>
          </w:tcPr>
          <w:p w:rsidR="00441753" w:rsidRPr="00F80454" w:rsidRDefault="00441753" w:rsidP="00345B85">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441753" w:rsidRPr="00F80454" w:rsidTr="00345B85">
        <w:trPr>
          <w:gridAfter w:val="1"/>
          <w:wAfter w:w="9" w:type="dxa"/>
          <w:trHeight w:val="686"/>
        </w:trPr>
        <w:tc>
          <w:tcPr>
            <w:tcW w:w="539" w:type="dxa"/>
          </w:tcPr>
          <w:p w:rsidR="00441753" w:rsidRPr="00F80454" w:rsidRDefault="00441753" w:rsidP="00345B85">
            <w:pPr>
              <w:jc w:val="both"/>
              <w:rPr>
                <w:rFonts w:ascii="Arial" w:hAnsi="Arial" w:cs="Arial"/>
                <w:b/>
                <w:sz w:val="16"/>
                <w:szCs w:val="16"/>
              </w:rPr>
            </w:pPr>
          </w:p>
          <w:p w:rsidR="00441753" w:rsidRPr="00F80454" w:rsidRDefault="00441753" w:rsidP="00345B85">
            <w:pPr>
              <w:jc w:val="both"/>
              <w:rPr>
                <w:rFonts w:ascii="Arial" w:hAnsi="Arial" w:cs="Arial"/>
                <w:b/>
                <w:sz w:val="16"/>
                <w:szCs w:val="16"/>
              </w:rPr>
            </w:pPr>
          </w:p>
          <w:p w:rsidR="00441753" w:rsidRPr="00F80454" w:rsidRDefault="00441753" w:rsidP="00345B85">
            <w:pPr>
              <w:jc w:val="both"/>
              <w:rPr>
                <w:rFonts w:ascii="Arial" w:hAnsi="Arial" w:cs="Arial"/>
                <w:b/>
                <w:sz w:val="16"/>
                <w:szCs w:val="16"/>
              </w:rPr>
            </w:pPr>
          </w:p>
          <w:p w:rsidR="00441753" w:rsidRPr="00F80454" w:rsidRDefault="00441753" w:rsidP="00345B85">
            <w:pPr>
              <w:jc w:val="both"/>
              <w:rPr>
                <w:rFonts w:ascii="Arial" w:hAnsi="Arial" w:cs="Arial"/>
                <w:b/>
                <w:sz w:val="16"/>
                <w:szCs w:val="16"/>
              </w:rPr>
            </w:pPr>
          </w:p>
        </w:tc>
        <w:tc>
          <w:tcPr>
            <w:tcW w:w="1486" w:type="dxa"/>
          </w:tcPr>
          <w:p w:rsidR="00441753" w:rsidRPr="00F80454" w:rsidRDefault="00441753" w:rsidP="00345B85">
            <w:pPr>
              <w:jc w:val="both"/>
              <w:rPr>
                <w:rFonts w:ascii="Arial" w:hAnsi="Arial" w:cs="Arial"/>
                <w:b/>
                <w:sz w:val="16"/>
                <w:szCs w:val="16"/>
              </w:rPr>
            </w:pPr>
          </w:p>
        </w:tc>
        <w:tc>
          <w:tcPr>
            <w:tcW w:w="1891" w:type="dxa"/>
          </w:tcPr>
          <w:p w:rsidR="00441753" w:rsidRPr="00F80454" w:rsidRDefault="00441753" w:rsidP="00345B85">
            <w:pPr>
              <w:jc w:val="both"/>
              <w:rPr>
                <w:rFonts w:ascii="Arial" w:hAnsi="Arial" w:cs="Arial"/>
                <w:b/>
                <w:sz w:val="16"/>
                <w:szCs w:val="16"/>
              </w:rPr>
            </w:pPr>
          </w:p>
        </w:tc>
        <w:tc>
          <w:tcPr>
            <w:tcW w:w="1485" w:type="dxa"/>
          </w:tcPr>
          <w:p w:rsidR="00441753" w:rsidRPr="00F80454" w:rsidRDefault="00441753" w:rsidP="00345B85">
            <w:pPr>
              <w:jc w:val="both"/>
              <w:rPr>
                <w:rFonts w:ascii="Arial" w:hAnsi="Arial" w:cs="Arial"/>
                <w:b/>
                <w:sz w:val="16"/>
                <w:szCs w:val="16"/>
              </w:rPr>
            </w:pPr>
          </w:p>
        </w:tc>
        <w:tc>
          <w:tcPr>
            <w:tcW w:w="1215" w:type="dxa"/>
          </w:tcPr>
          <w:p w:rsidR="00441753" w:rsidRPr="00F80454" w:rsidRDefault="00441753" w:rsidP="00345B85">
            <w:pPr>
              <w:jc w:val="both"/>
              <w:rPr>
                <w:rFonts w:ascii="Arial" w:hAnsi="Arial" w:cs="Arial"/>
                <w:b/>
                <w:sz w:val="16"/>
                <w:szCs w:val="16"/>
              </w:rPr>
            </w:pPr>
          </w:p>
        </w:tc>
        <w:tc>
          <w:tcPr>
            <w:tcW w:w="1214" w:type="dxa"/>
          </w:tcPr>
          <w:p w:rsidR="00441753" w:rsidRPr="00F80454" w:rsidRDefault="00441753" w:rsidP="00345B85">
            <w:pPr>
              <w:jc w:val="both"/>
              <w:rPr>
                <w:rFonts w:ascii="Arial" w:hAnsi="Arial" w:cs="Arial"/>
                <w:b/>
                <w:sz w:val="16"/>
                <w:szCs w:val="16"/>
              </w:rPr>
            </w:pPr>
          </w:p>
        </w:tc>
        <w:tc>
          <w:tcPr>
            <w:tcW w:w="1351" w:type="dxa"/>
          </w:tcPr>
          <w:p w:rsidR="00441753" w:rsidRPr="00F80454" w:rsidRDefault="00441753" w:rsidP="00345B85">
            <w:pPr>
              <w:jc w:val="both"/>
              <w:rPr>
                <w:rFonts w:ascii="Arial" w:hAnsi="Arial" w:cs="Arial"/>
                <w:b/>
                <w:sz w:val="16"/>
                <w:szCs w:val="16"/>
              </w:rPr>
            </w:pPr>
          </w:p>
        </w:tc>
        <w:tc>
          <w:tcPr>
            <w:tcW w:w="1350" w:type="dxa"/>
          </w:tcPr>
          <w:p w:rsidR="00441753" w:rsidRPr="00F80454" w:rsidRDefault="00441753" w:rsidP="00345B85">
            <w:pPr>
              <w:jc w:val="both"/>
              <w:rPr>
                <w:rFonts w:ascii="Arial" w:hAnsi="Arial" w:cs="Arial"/>
                <w:b/>
                <w:sz w:val="16"/>
                <w:szCs w:val="16"/>
              </w:rPr>
            </w:pPr>
          </w:p>
        </w:tc>
      </w:tr>
      <w:tr w:rsidR="00441753" w:rsidRPr="00F80454" w:rsidTr="00345B85">
        <w:trPr>
          <w:gridAfter w:val="1"/>
          <w:wAfter w:w="9" w:type="dxa"/>
          <w:trHeight w:val="686"/>
        </w:trPr>
        <w:tc>
          <w:tcPr>
            <w:tcW w:w="539" w:type="dxa"/>
          </w:tcPr>
          <w:p w:rsidR="00441753" w:rsidRPr="00F80454" w:rsidRDefault="00441753" w:rsidP="00345B85">
            <w:pPr>
              <w:jc w:val="both"/>
              <w:rPr>
                <w:rFonts w:ascii="Arial" w:hAnsi="Arial" w:cs="Arial"/>
                <w:b/>
                <w:sz w:val="16"/>
                <w:szCs w:val="16"/>
              </w:rPr>
            </w:pPr>
          </w:p>
          <w:p w:rsidR="00441753" w:rsidRPr="00F80454" w:rsidRDefault="00441753" w:rsidP="00345B85">
            <w:pPr>
              <w:jc w:val="both"/>
              <w:rPr>
                <w:rFonts w:ascii="Arial" w:hAnsi="Arial" w:cs="Arial"/>
                <w:b/>
                <w:sz w:val="16"/>
                <w:szCs w:val="16"/>
              </w:rPr>
            </w:pPr>
          </w:p>
          <w:p w:rsidR="00441753" w:rsidRPr="00F80454" w:rsidRDefault="00441753" w:rsidP="00345B85">
            <w:pPr>
              <w:jc w:val="both"/>
              <w:rPr>
                <w:rFonts w:ascii="Arial" w:hAnsi="Arial" w:cs="Arial"/>
                <w:b/>
                <w:sz w:val="16"/>
                <w:szCs w:val="16"/>
              </w:rPr>
            </w:pPr>
          </w:p>
          <w:p w:rsidR="00441753" w:rsidRPr="00F80454" w:rsidRDefault="00441753" w:rsidP="00345B85">
            <w:pPr>
              <w:jc w:val="both"/>
              <w:rPr>
                <w:rFonts w:ascii="Arial" w:hAnsi="Arial" w:cs="Arial"/>
                <w:b/>
                <w:sz w:val="16"/>
                <w:szCs w:val="16"/>
              </w:rPr>
            </w:pPr>
          </w:p>
        </w:tc>
        <w:tc>
          <w:tcPr>
            <w:tcW w:w="1486" w:type="dxa"/>
          </w:tcPr>
          <w:p w:rsidR="00441753" w:rsidRPr="00F80454" w:rsidRDefault="00441753" w:rsidP="00345B85">
            <w:pPr>
              <w:jc w:val="both"/>
              <w:rPr>
                <w:rFonts w:ascii="Arial" w:hAnsi="Arial" w:cs="Arial"/>
                <w:b/>
                <w:sz w:val="16"/>
                <w:szCs w:val="16"/>
              </w:rPr>
            </w:pPr>
          </w:p>
        </w:tc>
        <w:tc>
          <w:tcPr>
            <w:tcW w:w="1891" w:type="dxa"/>
          </w:tcPr>
          <w:p w:rsidR="00441753" w:rsidRPr="00F80454" w:rsidRDefault="00441753" w:rsidP="00345B85">
            <w:pPr>
              <w:jc w:val="both"/>
              <w:rPr>
                <w:rFonts w:ascii="Arial" w:hAnsi="Arial" w:cs="Arial"/>
                <w:b/>
                <w:sz w:val="16"/>
                <w:szCs w:val="16"/>
              </w:rPr>
            </w:pPr>
          </w:p>
        </w:tc>
        <w:tc>
          <w:tcPr>
            <w:tcW w:w="1485" w:type="dxa"/>
          </w:tcPr>
          <w:p w:rsidR="00441753" w:rsidRPr="00F80454" w:rsidRDefault="00441753" w:rsidP="00345B85">
            <w:pPr>
              <w:jc w:val="both"/>
              <w:rPr>
                <w:rFonts w:ascii="Arial" w:hAnsi="Arial" w:cs="Arial"/>
                <w:b/>
                <w:sz w:val="16"/>
                <w:szCs w:val="16"/>
              </w:rPr>
            </w:pPr>
          </w:p>
        </w:tc>
        <w:tc>
          <w:tcPr>
            <w:tcW w:w="1215" w:type="dxa"/>
          </w:tcPr>
          <w:p w:rsidR="00441753" w:rsidRPr="00F80454" w:rsidRDefault="00441753" w:rsidP="00345B85">
            <w:pPr>
              <w:jc w:val="both"/>
              <w:rPr>
                <w:rFonts w:ascii="Arial" w:hAnsi="Arial" w:cs="Arial"/>
                <w:b/>
                <w:sz w:val="16"/>
                <w:szCs w:val="16"/>
              </w:rPr>
            </w:pPr>
          </w:p>
        </w:tc>
        <w:tc>
          <w:tcPr>
            <w:tcW w:w="1214" w:type="dxa"/>
          </w:tcPr>
          <w:p w:rsidR="00441753" w:rsidRPr="00F80454" w:rsidRDefault="00441753" w:rsidP="00345B85">
            <w:pPr>
              <w:jc w:val="both"/>
              <w:rPr>
                <w:rFonts w:ascii="Arial" w:hAnsi="Arial" w:cs="Arial"/>
                <w:b/>
                <w:sz w:val="16"/>
                <w:szCs w:val="16"/>
              </w:rPr>
            </w:pPr>
          </w:p>
        </w:tc>
        <w:tc>
          <w:tcPr>
            <w:tcW w:w="1351" w:type="dxa"/>
          </w:tcPr>
          <w:p w:rsidR="00441753" w:rsidRPr="00F80454" w:rsidRDefault="00441753" w:rsidP="00345B85">
            <w:pPr>
              <w:jc w:val="both"/>
              <w:rPr>
                <w:rFonts w:ascii="Arial" w:hAnsi="Arial" w:cs="Arial"/>
                <w:b/>
                <w:sz w:val="16"/>
                <w:szCs w:val="16"/>
              </w:rPr>
            </w:pPr>
          </w:p>
        </w:tc>
        <w:tc>
          <w:tcPr>
            <w:tcW w:w="1350" w:type="dxa"/>
          </w:tcPr>
          <w:p w:rsidR="00441753" w:rsidRPr="00F80454" w:rsidRDefault="00441753" w:rsidP="00345B85">
            <w:pPr>
              <w:jc w:val="both"/>
              <w:rPr>
                <w:rFonts w:ascii="Arial" w:hAnsi="Arial" w:cs="Arial"/>
                <w:b/>
                <w:sz w:val="16"/>
                <w:szCs w:val="16"/>
              </w:rPr>
            </w:pPr>
          </w:p>
        </w:tc>
      </w:tr>
    </w:tbl>
    <w:p w:rsidR="00441753" w:rsidRPr="004034ED" w:rsidRDefault="00441753" w:rsidP="00441753">
      <w:pPr>
        <w:jc w:val="both"/>
        <w:rPr>
          <w:rFonts w:ascii="Arial" w:hAnsi="Arial" w:cs="Arial"/>
          <w:i/>
          <w:iCs/>
          <w:color w:val="5B9BD5" w:themeColor="accent5"/>
          <w:sz w:val="20"/>
          <w:szCs w:val="20"/>
        </w:rPr>
      </w:pPr>
      <w:r w:rsidRPr="004034ED">
        <w:rPr>
          <w:rFonts w:ascii="Arial" w:hAnsi="Arial" w:cs="Arial"/>
          <w:i/>
          <w:iCs/>
          <w:color w:val="5B9BD5" w:themeColor="accent5"/>
          <w:sz w:val="20"/>
          <w:szCs w:val="20"/>
        </w:rPr>
        <w:t>*προσθέτονται σειρές στον πίνακα για όλες τις ενισχύσεις</w:t>
      </w:r>
    </w:p>
    <w:p w:rsidR="00441753" w:rsidRPr="004034ED" w:rsidRDefault="00441753" w:rsidP="00441753">
      <w:pPr>
        <w:ind w:left="284" w:hanging="284"/>
        <w:jc w:val="both"/>
        <w:rPr>
          <w:rFonts w:ascii="Arial" w:hAnsi="Arial" w:cs="Arial"/>
          <w:i/>
          <w:iCs/>
          <w:color w:val="5B9BD5" w:themeColor="accent5"/>
          <w:sz w:val="20"/>
          <w:szCs w:val="20"/>
        </w:rPr>
      </w:pPr>
    </w:p>
    <w:p w:rsidR="00441753" w:rsidRPr="00BF7992" w:rsidRDefault="00441753" w:rsidP="00441753">
      <w:pPr>
        <w:ind w:left="284" w:hanging="284"/>
        <w:jc w:val="both"/>
        <w:rPr>
          <w:strike/>
        </w:rPr>
      </w:pPr>
      <w:r>
        <w:rPr>
          <w:rFonts w:ascii="Arial" w:hAnsi="Arial" w:cs="Arial"/>
          <w:b/>
          <w:sz w:val="20"/>
          <w:szCs w:val="20"/>
        </w:rPr>
        <w:t>ΣΤ</w:t>
      </w:r>
      <w:r w:rsidRPr="00B84625">
        <w:rPr>
          <w:rFonts w:ascii="Arial" w:hAnsi="Arial" w:cs="Arial"/>
          <w:b/>
          <w:sz w:val="20"/>
          <w:szCs w:val="20"/>
        </w:rPr>
        <w:t>.</w:t>
      </w:r>
      <w:r w:rsidRPr="00B84625">
        <w:rPr>
          <w:rFonts w:ascii="Arial" w:hAnsi="Arial" w:cs="Arial"/>
          <w:sz w:val="20"/>
          <w:szCs w:val="20"/>
        </w:rPr>
        <w:t xml:space="preserve"> </w:t>
      </w:r>
      <w:r w:rsidRPr="00C30139">
        <w:rPr>
          <w:rFonts w:ascii="Arial" w:hAnsi="Arial" w:cs="Arial"/>
          <w:sz w:val="20"/>
          <w:szCs w:val="20"/>
        </w:rPr>
        <w:t xml:space="preserve">Η ενίσχυση ήσσονος σημασίας που πρόκειται να </w:t>
      </w:r>
      <w:r>
        <w:rPr>
          <w:rFonts w:ascii="Arial" w:hAnsi="Arial" w:cs="Arial"/>
          <w:sz w:val="20"/>
          <w:szCs w:val="20"/>
        </w:rPr>
        <w:t xml:space="preserve">μου </w:t>
      </w:r>
      <w:r w:rsidRPr="00C30139">
        <w:rPr>
          <w:rFonts w:ascii="Arial" w:hAnsi="Arial" w:cs="Arial"/>
          <w:sz w:val="20"/>
          <w:szCs w:val="20"/>
        </w:rPr>
        <w:t>χορηγηθεί</w:t>
      </w:r>
      <w:r>
        <w:rPr>
          <w:rFonts w:ascii="Arial" w:hAnsi="Arial" w:cs="Arial"/>
          <w:sz w:val="20"/>
          <w:szCs w:val="20"/>
        </w:rPr>
        <w:t>,</w:t>
      </w:r>
      <w:r w:rsidRPr="00C30139">
        <w:rPr>
          <w:rFonts w:ascii="Arial" w:hAnsi="Arial" w:cs="Arial"/>
          <w:sz w:val="20"/>
          <w:szCs w:val="20"/>
        </w:rPr>
        <w:t xml:space="preserve"> βάσει τ</w:t>
      </w:r>
      <w:r>
        <w:rPr>
          <w:rFonts w:ascii="Arial" w:hAnsi="Arial" w:cs="Arial"/>
          <w:sz w:val="20"/>
          <w:szCs w:val="20"/>
        </w:rPr>
        <w:t>ου</w:t>
      </w:r>
      <w:r w:rsidRPr="00C30139">
        <w:rPr>
          <w:rFonts w:ascii="Arial" w:hAnsi="Arial" w:cs="Arial"/>
          <w:sz w:val="20"/>
          <w:szCs w:val="20"/>
        </w:rPr>
        <w:t xml:space="preserve"> εν λόγω</w:t>
      </w:r>
      <w:r>
        <w:rPr>
          <w:rFonts w:ascii="Arial" w:hAnsi="Arial" w:cs="Arial"/>
          <w:sz w:val="20"/>
          <w:szCs w:val="20"/>
        </w:rPr>
        <w:t xml:space="preserve"> Κανονισμού Ήσσονος Σημασίας</w:t>
      </w:r>
      <w:r w:rsidRPr="00C30139">
        <w:rPr>
          <w:rFonts w:ascii="Arial" w:hAnsi="Arial" w:cs="Arial"/>
          <w:sz w:val="20"/>
          <w:szCs w:val="20"/>
        </w:rPr>
        <w:t xml:space="preserve"> </w:t>
      </w:r>
      <w:r>
        <w:rPr>
          <w:rFonts w:ascii="Arial" w:hAnsi="Arial" w:cs="Arial"/>
          <w:sz w:val="20"/>
          <w:szCs w:val="20"/>
        </w:rPr>
        <w:t xml:space="preserve">…… </w:t>
      </w:r>
      <w:r w:rsidRPr="006209E2">
        <w:rPr>
          <w:rFonts w:ascii="Arial" w:hAnsi="Arial" w:cs="Arial"/>
          <w:i/>
          <w:iCs/>
          <w:color w:val="5B9BD5" w:themeColor="accent5"/>
          <w:sz w:val="20"/>
          <w:szCs w:val="20"/>
        </w:rPr>
        <w:t xml:space="preserve">(αναφέρεται ο Καν. </w:t>
      </w:r>
      <w:r w:rsidRPr="006209E2">
        <w:rPr>
          <w:rFonts w:ascii="Arial" w:hAnsi="Arial" w:cs="Arial"/>
          <w:i/>
          <w:iCs/>
          <w:color w:val="5B9BD5" w:themeColor="accent5"/>
          <w:sz w:val="20"/>
          <w:szCs w:val="20"/>
          <w:lang w:val="en-US"/>
        </w:rPr>
        <w:t>deminimis</w:t>
      </w:r>
      <w:r w:rsidRPr="006209E2">
        <w:rPr>
          <w:rFonts w:ascii="Arial" w:hAnsi="Arial" w:cs="Arial"/>
          <w:i/>
          <w:iCs/>
          <w:color w:val="5B9BD5" w:themeColor="accent5"/>
          <w:sz w:val="20"/>
          <w:szCs w:val="20"/>
        </w:rPr>
        <w:t>)</w:t>
      </w:r>
      <w:r>
        <w:rPr>
          <w:rFonts w:ascii="Arial" w:hAnsi="Arial" w:cs="Arial"/>
          <w:sz w:val="20"/>
          <w:szCs w:val="20"/>
        </w:rPr>
        <w:t>…</w:t>
      </w:r>
      <w:r w:rsidRPr="00C30139">
        <w:rPr>
          <w:rFonts w:ascii="Arial" w:hAnsi="Arial" w:cs="Arial"/>
          <w:sz w:val="20"/>
          <w:szCs w:val="20"/>
        </w:rPr>
        <w:t>, αθροιζόμενη με οποιαδήποτε άλλη ενίσχυση ήσσονος σημασίας που</w:t>
      </w:r>
      <w:r>
        <w:rPr>
          <w:rFonts w:ascii="Arial" w:hAnsi="Arial" w:cs="Arial"/>
          <w:sz w:val="20"/>
          <w:szCs w:val="20"/>
        </w:rPr>
        <w:t xml:space="preserve"> </w:t>
      </w:r>
      <w:r w:rsidRPr="00C30139">
        <w:rPr>
          <w:rFonts w:ascii="Arial" w:hAnsi="Arial" w:cs="Arial"/>
          <w:sz w:val="20"/>
          <w:szCs w:val="20"/>
        </w:rPr>
        <w:t xml:space="preserve"> έχει χορηγηθεί σε επίπεδο «ενιαίας επιχείρησης»</w:t>
      </w:r>
      <w:r>
        <w:rPr>
          <w:rFonts w:ascii="Arial" w:hAnsi="Arial" w:cs="Arial"/>
          <w:sz w:val="20"/>
          <w:szCs w:val="20"/>
        </w:rPr>
        <w:t xml:space="preserve"> σύμφωνα με το υπό σημείο Β ανωτέρω</w:t>
      </w:r>
      <w:r w:rsidRPr="00C30139">
        <w:rPr>
          <w:rFonts w:ascii="Arial" w:hAnsi="Arial" w:cs="Arial"/>
          <w:sz w:val="20"/>
          <w:szCs w:val="20"/>
        </w:rPr>
        <w:t>, δεν υπερβαίνει</w:t>
      </w:r>
      <w:r w:rsidRPr="004F2B49">
        <w:rPr>
          <w:rFonts w:ascii="Arial" w:hAnsi="Arial" w:cs="Arial"/>
          <w:sz w:val="20"/>
          <w:szCs w:val="20"/>
        </w:rPr>
        <w:t xml:space="preserve"> </w:t>
      </w:r>
      <w:r w:rsidRPr="00920689">
        <w:rPr>
          <w:rFonts w:ascii="Arial" w:hAnsi="Arial" w:cs="Arial"/>
          <w:sz w:val="20"/>
          <w:szCs w:val="20"/>
        </w:rPr>
        <w:t xml:space="preserve">το ποσό των </w:t>
      </w:r>
      <w:r w:rsidRPr="00C12E8F">
        <w:rPr>
          <w:rFonts w:ascii="Arial" w:hAnsi="Arial" w:cs="Arial"/>
          <w:b/>
          <w:bCs/>
          <w:sz w:val="20"/>
          <w:szCs w:val="20"/>
        </w:rPr>
        <w:t>300.000 ευρώ</w:t>
      </w:r>
      <w:r w:rsidRPr="00920689">
        <w:rPr>
          <w:rFonts w:ascii="Arial" w:hAnsi="Arial" w:cs="Arial"/>
          <w:sz w:val="20"/>
          <w:szCs w:val="20"/>
        </w:rPr>
        <w:t xml:space="preserve"> σε περίοδο </w:t>
      </w:r>
      <w:r>
        <w:rPr>
          <w:rFonts w:ascii="Arial" w:hAnsi="Arial" w:cs="Arial"/>
          <w:sz w:val="20"/>
          <w:szCs w:val="20"/>
        </w:rPr>
        <w:t xml:space="preserve">τριών </w:t>
      </w:r>
      <w:r w:rsidRPr="00920689">
        <w:rPr>
          <w:rFonts w:ascii="Arial" w:hAnsi="Arial" w:cs="Arial"/>
          <w:sz w:val="20"/>
          <w:szCs w:val="20"/>
        </w:rPr>
        <w:t>ετών</w:t>
      </w:r>
      <w:r>
        <w:rPr>
          <w:rFonts w:ascii="Arial" w:hAnsi="Arial" w:cs="Arial"/>
          <w:sz w:val="20"/>
          <w:szCs w:val="20"/>
        </w:rPr>
        <w:t xml:space="preserve"> από την αίτηση (υπολογιζόμενα σε κυλιόμενη ημερολογιακή βάση). </w:t>
      </w:r>
    </w:p>
    <w:p w:rsidR="00441753" w:rsidRPr="00BF7992" w:rsidRDefault="00441753" w:rsidP="00441753">
      <w:pPr>
        <w:jc w:val="both"/>
        <w:rPr>
          <w:rFonts w:ascii="Arial" w:hAnsi="Arial" w:cs="Arial"/>
          <w:strike/>
          <w:sz w:val="20"/>
          <w:szCs w:val="20"/>
        </w:rPr>
      </w:pPr>
    </w:p>
    <w:p w:rsidR="00441753" w:rsidRDefault="00441753" w:rsidP="00441753">
      <w:pPr>
        <w:ind w:left="284" w:hanging="284"/>
        <w:jc w:val="both"/>
        <w:rPr>
          <w:rFonts w:ascii="Arial" w:hAnsi="Arial" w:cs="Arial"/>
          <w:sz w:val="20"/>
          <w:szCs w:val="20"/>
        </w:rPr>
      </w:pPr>
      <w:r>
        <w:rPr>
          <w:rFonts w:ascii="Arial" w:hAnsi="Arial" w:cs="Arial"/>
          <w:b/>
          <w:sz w:val="20"/>
          <w:szCs w:val="20"/>
        </w:rPr>
        <w:t>Ζ</w:t>
      </w:r>
      <w:r>
        <w:rPr>
          <w:rFonts w:ascii="Arial" w:hAnsi="Arial" w:cs="Arial"/>
          <w:sz w:val="20"/>
          <w:szCs w:val="20"/>
        </w:rPr>
        <w:t xml:space="preserve">. Δεν έχω λάβει άλλη κρατική ενίσχυση </w:t>
      </w:r>
      <w:r w:rsidRPr="00DC7384">
        <w:rPr>
          <w:rFonts w:ascii="Arial" w:hAnsi="Arial" w:cs="Arial"/>
          <w:sz w:val="20"/>
          <w:szCs w:val="20"/>
        </w:rPr>
        <w:t>για τις ίδιες επιλέξιμες δαπάνες</w:t>
      </w:r>
      <w:r>
        <w:rPr>
          <w:rFonts w:ascii="Arial" w:hAnsi="Arial" w:cs="Arial"/>
          <w:sz w:val="20"/>
          <w:szCs w:val="20"/>
        </w:rPr>
        <w:t xml:space="preserve"> </w:t>
      </w:r>
      <w:r w:rsidRPr="00DC7384">
        <w:rPr>
          <w:rFonts w:ascii="Arial" w:hAnsi="Arial" w:cs="Arial"/>
          <w:sz w:val="20"/>
          <w:szCs w:val="20"/>
        </w:rPr>
        <w:t xml:space="preserve">ή για το ίδιο μέτρο χρηματοδότησης </w:t>
      </w:r>
      <w:r>
        <w:rPr>
          <w:rFonts w:ascii="Arial" w:hAnsi="Arial" w:cs="Arial"/>
          <w:sz w:val="20"/>
          <w:szCs w:val="20"/>
        </w:rPr>
        <w:t>επιχειρηματικού</w:t>
      </w:r>
      <w:r w:rsidRPr="00DC7384">
        <w:rPr>
          <w:rFonts w:ascii="Arial" w:hAnsi="Arial" w:cs="Arial"/>
          <w:sz w:val="20"/>
          <w:szCs w:val="20"/>
        </w:rPr>
        <w:t xml:space="preserve"> κινδύνου, η σώρευση </w:t>
      </w:r>
      <w:r>
        <w:rPr>
          <w:rFonts w:ascii="Arial" w:hAnsi="Arial" w:cs="Arial"/>
          <w:sz w:val="20"/>
          <w:szCs w:val="20"/>
        </w:rPr>
        <w:t>των οποίων</w:t>
      </w:r>
      <w:r w:rsidRPr="00DC7384">
        <w:rPr>
          <w:rFonts w:ascii="Arial" w:hAnsi="Arial"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rsidR="00441753" w:rsidRDefault="00441753" w:rsidP="00441753">
      <w:pPr>
        <w:jc w:val="both"/>
        <w:rPr>
          <w:rFonts w:ascii="Arial" w:hAnsi="Arial" w:cs="Arial"/>
          <w:sz w:val="20"/>
          <w:szCs w:val="20"/>
        </w:rPr>
      </w:pPr>
    </w:p>
    <w:p w:rsidR="00441753" w:rsidRDefault="00441753" w:rsidP="00441753">
      <w:pPr>
        <w:ind w:left="284" w:hanging="284"/>
        <w:jc w:val="both"/>
        <w:rPr>
          <w:rFonts w:ascii="Arial" w:hAnsi="Arial" w:cs="Arial"/>
          <w:sz w:val="20"/>
          <w:szCs w:val="20"/>
        </w:rPr>
      </w:pPr>
      <w:r>
        <w:rPr>
          <w:rFonts w:ascii="Arial" w:hAnsi="Arial" w:cs="Arial"/>
          <w:b/>
          <w:sz w:val="20"/>
          <w:szCs w:val="20"/>
        </w:rPr>
        <w:t>Η</w:t>
      </w:r>
      <w:r w:rsidRPr="00B84625">
        <w:rPr>
          <w:rFonts w:ascii="Arial" w:hAnsi="Arial" w:cs="Arial"/>
          <w:b/>
          <w:sz w:val="20"/>
          <w:szCs w:val="20"/>
        </w:rPr>
        <w:t xml:space="preserve">. </w:t>
      </w:r>
      <w:r w:rsidRPr="00B84625">
        <w:rPr>
          <w:rFonts w:ascii="Arial" w:hAnsi="Arial" w:cs="Arial"/>
          <w:sz w:val="20"/>
          <w:szCs w:val="20"/>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r>
        <w:rPr>
          <w:rFonts w:ascii="Arial" w:hAnsi="Arial" w:cs="Arial"/>
          <w:sz w:val="20"/>
          <w:szCs w:val="20"/>
        </w:rPr>
        <w:t>.</w:t>
      </w:r>
    </w:p>
    <w:p w:rsidR="00415B84" w:rsidRPr="00E16576" w:rsidRDefault="00415B84" w:rsidP="00415B84">
      <w:pPr>
        <w:ind w:left="284" w:hanging="284"/>
        <w:jc w:val="both"/>
        <w:rPr>
          <w:rFonts w:cstheme="minorHAnsi"/>
          <w:sz w:val="20"/>
          <w:szCs w:val="20"/>
        </w:rPr>
      </w:pPr>
    </w:p>
    <w:p w:rsidR="00415B84" w:rsidRPr="00E16576" w:rsidRDefault="00415B84" w:rsidP="00415B84">
      <w:pPr>
        <w:jc w:val="right"/>
        <w:rPr>
          <w:rFonts w:cstheme="minorHAnsi"/>
          <w:sz w:val="18"/>
          <w:szCs w:val="18"/>
        </w:rPr>
      </w:pPr>
      <w:r w:rsidRPr="00E16576">
        <w:rPr>
          <w:rFonts w:cstheme="minorHAnsi"/>
          <w:sz w:val="18"/>
          <w:szCs w:val="18"/>
        </w:rPr>
        <w:t>Ημερομηνία:      ……/……/…………..</w:t>
      </w:r>
    </w:p>
    <w:p w:rsidR="00415B84" w:rsidRPr="00E16576" w:rsidRDefault="00415B84" w:rsidP="00415B84">
      <w:pPr>
        <w:jc w:val="right"/>
        <w:rPr>
          <w:rFonts w:cstheme="minorHAnsi"/>
          <w:sz w:val="18"/>
          <w:szCs w:val="18"/>
        </w:rPr>
      </w:pPr>
    </w:p>
    <w:p w:rsidR="00415B84" w:rsidRPr="00E16576" w:rsidRDefault="00415B84" w:rsidP="00415B84">
      <w:pPr>
        <w:ind w:left="7200"/>
        <w:jc w:val="center"/>
        <w:rPr>
          <w:rFonts w:cstheme="minorHAnsi"/>
          <w:sz w:val="18"/>
          <w:szCs w:val="18"/>
        </w:rPr>
      </w:pPr>
      <w:r w:rsidRPr="00E16576">
        <w:rPr>
          <w:rFonts w:cstheme="minorHAnsi"/>
          <w:sz w:val="18"/>
          <w:szCs w:val="18"/>
        </w:rPr>
        <w:t xml:space="preserve">       Ο – Η Δηλ.</w:t>
      </w:r>
    </w:p>
    <w:p w:rsidR="00415B84" w:rsidRPr="00E16576" w:rsidRDefault="00415B84" w:rsidP="00415B84">
      <w:pPr>
        <w:jc w:val="right"/>
        <w:rPr>
          <w:rFonts w:cstheme="minorHAnsi"/>
          <w:sz w:val="18"/>
          <w:szCs w:val="18"/>
        </w:rPr>
      </w:pPr>
    </w:p>
    <w:p w:rsidR="00415B84" w:rsidRPr="00E16576" w:rsidRDefault="00415B84" w:rsidP="00415B84">
      <w:pPr>
        <w:rPr>
          <w:rFonts w:cstheme="minorHAnsi"/>
          <w:sz w:val="18"/>
          <w:szCs w:val="18"/>
        </w:rPr>
      </w:pPr>
    </w:p>
    <w:p w:rsidR="00415B84" w:rsidRPr="00E16576" w:rsidRDefault="00415B84" w:rsidP="00415B84">
      <w:pPr>
        <w:jc w:val="right"/>
        <w:rPr>
          <w:rFonts w:cstheme="minorHAnsi"/>
          <w:sz w:val="18"/>
          <w:szCs w:val="18"/>
        </w:rPr>
      </w:pPr>
    </w:p>
    <w:p w:rsidR="00415B84" w:rsidRPr="00E16576" w:rsidRDefault="00415B84" w:rsidP="00415B84">
      <w:pPr>
        <w:ind w:left="7200"/>
        <w:jc w:val="center"/>
        <w:rPr>
          <w:rFonts w:cstheme="minorHAnsi"/>
          <w:sz w:val="18"/>
          <w:szCs w:val="18"/>
        </w:rPr>
      </w:pPr>
      <w:r w:rsidRPr="00E16576">
        <w:rPr>
          <w:rFonts w:cstheme="minorHAnsi"/>
          <w:sz w:val="18"/>
          <w:szCs w:val="18"/>
        </w:rPr>
        <w:t xml:space="preserve">        (Υπογραφή)</w:t>
      </w:r>
    </w:p>
    <w:p w:rsidR="00415B84" w:rsidRPr="00E16576" w:rsidRDefault="00415B84" w:rsidP="00415B84">
      <w:pPr>
        <w:pStyle w:val="ListParagraph"/>
        <w:ind w:left="0"/>
        <w:jc w:val="both"/>
        <w:rPr>
          <w:rFonts w:cstheme="minorHAnsi"/>
        </w:rPr>
      </w:pPr>
    </w:p>
    <w:p w:rsidR="00DD3649" w:rsidRPr="00E736CA" w:rsidRDefault="00DD3649" w:rsidP="00DD3649">
      <w:pPr>
        <w:pStyle w:val="EndnoteText"/>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D3649" w:rsidRDefault="00DD3649" w:rsidP="00D757C0">
      <w:pPr>
        <w:pStyle w:val="ListParagraph"/>
        <w:jc w:val="both"/>
        <w:rPr>
          <w:rFonts w:cstheme="minorHAnsi"/>
          <w:b/>
        </w:rPr>
      </w:pPr>
    </w:p>
    <w:p w:rsidR="00D757C0" w:rsidRPr="00730297" w:rsidRDefault="00D757C0" w:rsidP="00D757C0">
      <w:pPr>
        <w:pStyle w:val="ListParagraph"/>
        <w:ind w:left="0"/>
        <w:jc w:val="both"/>
        <w:rPr>
          <w:rFonts w:cstheme="minorHAnsi"/>
        </w:rPr>
      </w:pPr>
    </w:p>
    <w:p w:rsidR="00746EA6" w:rsidRPr="00F73587" w:rsidRDefault="00746EA6" w:rsidP="00116926">
      <w:pPr>
        <w:jc w:val="both"/>
        <w:rPr>
          <w:rFonts w:cstheme="minorHAnsi"/>
        </w:rPr>
      </w:pPr>
    </w:p>
    <w:sectPr w:rsidR="00746EA6" w:rsidRPr="00F73587" w:rsidSect="00E62ADE">
      <w:headerReference w:type="even" r:id="rId9"/>
      <w:headerReference w:type="default" r:id="rId10"/>
      <w:footerReference w:type="even" r:id="rId11"/>
      <w:footerReference w:type="default" r:id="rId12"/>
      <w:headerReference w:type="first" r:id="rId13"/>
      <w:footerReference w:type="first" r:id="rId14"/>
      <w:pgSz w:w="11906" w:h="16838"/>
      <w:pgMar w:top="851" w:right="1800" w:bottom="1440" w:left="180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403B35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403B351" w16cid:durableId="2A6B55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71A" w:rsidRDefault="00E7271A" w:rsidP="00975C47">
      <w:pPr>
        <w:spacing w:after="0" w:line="240" w:lineRule="auto"/>
      </w:pPr>
      <w:r>
        <w:separator/>
      </w:r>
    </w:p>
  </w:endnote>
  <w:endnote w:type="continuationSeparator" w:id="0">
    <w:p w:rsidR="00E7271A" w:rsidRDefault="00E7271A" w:rsidP="00975C47">
      <w:pPr>
        <w:spacing w:after="0" w:line="240" w:lineRule="auto"/>
      </w:pPr>
      <w:r>
        <w:continuationSeparator/>
      </w:r>
    </w:p>
  </w:endnote>
  <w:endnote w:id="1">
    <w:p w:rsidR="008E24B7" w:rsidRPr="00244417" w:rsidRDefault="008E24B7" w:rsidP="00441753">
      <w:pPr>
        <w:pStyle w:val="EndnoteText"/>
        <w:rPr>
          <w:rFonts w:ascii="Arial" w:hAnsi="Arial" w:cs="Arial"/>
        </w:rPr>
      </w:pPr>
      <w:r>
        <w:rPr>
          <w:rStyle w:val="EndnoteReference"/>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rsidR="008E24B7" w:rsidRPr="00244417" w:rsidRDefault="008E24B7" w:rsidP="00441753">
      <w:pPr>
        <w:pStyle w:val="EndnoteText"/>
        <w:ind w:left="851" w:right="850"/>
        <w:jc w:val="both"/>
        <w:rPr>
          <w:rFonts w:ascii="Arial" w:hAnsi="Arial" w:cs="Arial"/>
        </w:rPr>
      </w:pPr>
      <w:r w:rsidRPr="00244417">
        <w:rPr>
          <w:rFonts w:ascii="Arial" w:hAnsi="Arial" w:cs="Arial"/>
        </w:rPr>
        <w:t>α) μια επιχείρηση κατέχει την πλειοψηφία των δικαιωμάτων ψήφου των μετόχων ή των εταίρων άλλης επιχείρησης˙</w:t>
      </w:r>
    </w:p>
    <w:p w:rsidR="008E24B7" w:rsidRPr="00244417" w:rsidRDefault="008E24B7" w:rsidP="00441753">
      <w:pPr>
        <w:pStyle w:val="EndnoteText"/>
        <w:ind w:left="851" w:right="850"/>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rsidR="008E24B7" w:rsidRPr="00244417" w:rsidRDefault="008E24B7" w:rsidP="00441753">
      <w:pPr>
        <w:pStyle w:val="EndnoteText"/>
        <w:ind w:left="851" w:right="850"/>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rsidR="008E24B7" w:rsidRPr="00244417" w:rsidRDefault="008E24B7" w:rsidP="00441753">
      <w:pPr>
        <w:pStyle w:val="EndnoteText"/>
        <w:ind w:left="851" w:right="850"/>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rsidR="008E24B7" w:rsidRDefault="008E24B7" w:rsidP="00441753">
      <w:pPr>
        <w:pStyle w:val="EndnoteText"/>
        <w:ind w:right="-1"/>
        <w:jc w:val="both"/>
      </w:pPr>
      <w:r w:rsidRPr="00244417">
        <w:rPr>
          <w:rFonts w:ascii="Arial" w:hAnsi="Arial" w:cs="Arial"/>
        </w:rPr>
        <w:t>Οι επιχειρήσεις που έχουν οποιαδήποτε από τις σχέσεις που αναφέρονται στα στοιχεία α) έως δ) με μία</w:t>
      </w:r>
      <w:r>
        <w:rPr>
          <w:rFonts w:ascii="Arial" w:hAnsi="Arial" w:cs="Arial"/>
        </w:rPr>
        <w:t xml:space="preserve"> </w:t>
      </w:r>
      <w:r w:rsidRPr="00244417">
        <w:rPr>
          <w:rFonts w:ascii="Arial" w:hAnsi="Arial" w:cs="Arial"/>
        </w:rPr>
        <w:t>ή περισσότερες άλλες επιχειρήσεις θεωρούνται, επίσης ενιαία επιχείρηση.</w:t>
      </w:r>
    </w:p>
  </w:endnote>
  <w:endnote w:id="2">
    <w:p w:rsidR="008E24B7" w:rsidRPr="006947BA" w:rsidRDefault="008E24B7" w:rsidP="00441753">
      <w:pPr>
        <w:pStyle w:val="EndnoteText"/>
        <w:jc w:val="both"/>
        <w:rPr>
          <w:rFonts w:ascii="Arial" w:hAnsi="Arial" w:cs="Arial"/>
        </w:rPr>
      </w:pPr>
      <w:r>
        <w:rPr>
          <w:rStyle w:val="EndnoteReference"/>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 xml:space="preserve">. </w:t>
      </w:r>
      <w:r w:rsidRPr="00F37D55">
        <w:rPr>
          <w:rFonts w:ascii="Arial" w:hAnsi="Arial" w:cs="Arial"/>
        </w:rPr>
        <w:t>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endnote>
  <w:endnote w:id="3">
    <w:p w:rsidR="008E24B7" w:rsidRDefault="008E24B7" w:rsidP="00441753">
      <w:pPr>
        <w:pStyle w:val="EndnoteText"/>
        <w:jc w:val="both"/>
      </w:pPr>
      <w:r>
        <w:rPr>
          <w:rStyle w:val="EndnoteReference"/>
        </w:rPr>
        <w:endnoteRef/>
      </w:r>
      <w:r>
        <w:t xml:space="preserve"> </w:t>
      </w:r>
      <w:r w:rsidRPr="00244417">
        <w:rPr>
          <w:rFonts w:ascii="Arial" w:hAnsi="Arial" w:cs="Arial"/>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r>
        <w:rPr>
          <w:rFonts w:ascii="Arial" w:hAnsi="Arial" w:cs="Arial"/>
        </w:rPr>
        <w:t>.</w:t>
      </w:r>
    </w:p>
  </w:endnote>
  <w:endnote w:id="4">
    <w:p w:rsidR="008E24B7" w:rsidRDefault="008E24B7" w:rsidP="00441753">
      <w:pPr>
        <w:pStyle w:val="EndnoteText"/>
        <w:jc w:val="both"/>
      </w:pPr>
      <w:r>
        <w:rPr>
          <w:rStyle w:val="EndnoteReference"/>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5">
    <w:p w:rsidR="008E24B7" w:rsidRDefault="008E24B7" w:rsidP="00441753">
      <w:pPr>
        <w:pStyle w:val="EndnoteText"/>
      </w:pPr>
      <w:r>
        <w:rPr>
          <w:rStyle w:val="EndnoteReference"/>
        </w:rPr>
        <w:endnoteRef/>
      </w:r>
      <w:r>
        <w:t xml:space="preserve"> </w:t>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w:t>
      </w:r>
      <w:r>
        <w:rPr>
          <w:rFonts w:ascii="Arial" w:hAnsi="Arial" w:cs="Arial"/>
        </w:rPr>
        <w:t xml:space="preserve"> </w:t>
      </w:r>
      <w:r w:rsidRPr="0000114F">
        <w:rPr>
          <w:rFonts w:ascii="Arial" w:hAnsi="Arial" w:cs="Arial"/>
        </w:rPr>
        <w:t>1379/2013</w:t>
      </w:r>
      <w:r>
        <w:rPr>
          <w:rFonts w:ascii="Arial" w:hAnsi="Arial" w:cs="Arial"/>
        </w:rPr>
        <w:t>.</w:t>
      </w:r>
    </w:p>
  </w:endnote>
  <w:endnote w:id="6">
    <w:p w:rsidR="008E24B7" w:rsidRPr="00CA656D" w:rsidRDefault="008E24B7" w:rsidP="00441753">
      <w:pPr>
        <w:pStyle w:val="EndnoteText"/>
        <w:jc w:val="both"/>
        <w:rPr>
          <w:rFonts w:ascii="Arial" w:hAnsi="Arial" w:cs="Arial"/>
        </w:rPr>
      </w:pPr>
      <w:r>
        <w:rPr>
          <w:rStyle w:val="EndnoteReference"/>
        </w:rPr>
        <w:endnoteRef/>
      </w:r>
      <w:r>
        <w:t xml:space="preserve"> </w:t>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Pr>
          <w:rFonts w:ascii="Arial" w:hAnsi="Arial" w:cs="Arial"/>
        </w:rPr>
        <w:t xml:space="preserve"> </w:t>
      </w:r>
      <w:r w:rsidRPr="0000114F">
        <w:rPr>
          <w:rFonts w:ascii="Arial" w:hAnsi="Arial" w:cs="Arial"/>
        </w:rPr>
        <w:t>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r>
        <w:rPr>
          <w:rFonts w:ascii="Arial" w:hAnsi="Arial" w:cs="Arial"/>
        </w:rPr>
        <w:t>.</w:t>
      </w:r>
    </w:p>
  </w:endnote>
  <w:endnote w:id="7">
    <w:p w:rsidR="008E24B7" w:rsidRDefault="008E24B7" w:rsidP="00441753">
      <w:pPr>
        <w:pStyle w:val="EndnoteText"/>
        <w:jc w:val="both"/>
      </w:pPr>
      <w:r>
        <w:rPr>
          <w:rStyle w:val="EndnoteReference"/>
        </w:rPr>
        <w:endnoteRef/>
      </w:r>
      <w:r>
        <w:t xml:space="preserve"> 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Pr>
          <w:rFonts w:ascii="Arial" w:hAnsi="Arial" w:cs="Arial"/>
        </w:rPr>
        <w:t xml:space="preserve"> </w:t>
      </w:r>
      <w:r w:rsidRPr="0000114F">
        <w:rPr>
          <w:rFonts w:ascii="Arial" w:hAnsi="Arial" w:cs="Arial"/>
        </w:rPr>
        <w:t>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8">
    <w:p w:rsidR="008E24B7" w:rsidRPr="00E17B40" w:rsidRDefault="008E24B7" w:rsidP="00441753">
      <w:pPr>
        <w:pStyle w:val="EndnoteText"/>
        <w:jc w:val="both"/>
      </w:pPr>
      <w:r>
        <w:rPr>
          <w:rStyle w:val="EndnoteReference"/>
        </w:rPr>
        <w:endnoteRef/>
      </w:r>
      <w:r>
        <w:t xml:space="preserve"> </w:t>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9">
    <w:p w:rsidR="008E24B7" w:rsidRPr="00E736CA" w:rsidRDefault="008E24B7" w:rsidP="00441753">
      <w:pPr>
        <w:pStyle w:val="EndnoteText"/>
        <w:jc w:val="both"/>
      </w:pPr>
      <w:r>
        <w:rPr>
          <w:rStyle w:val="EndnoteReference"/>
        </w:rPr>
        <w:endnoteRef/>
      </w:r>
      <w:r>
        <w:t xml:space="preserve"> </w:t>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p>
  </w:endnote>
  <w:endnote w:id="10">
    <w:p w:rsidR="008E24B7" w:rsidRPr="00E736CA" w:rsidRDefault="008E24B7" w:rsidP="00441753">
      <w:pPr>
        <w:pStyle w:val="EndnoteText"/>
        <w:jc w:val="both"/>
      </w:pPr>
      <w:r>
        <w:rPr>
          <w:rStyle w:val="EndnoteReference"/>
        </w:rPr>
        <w:end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1">
    <w:p w:rsidR="008E24B7" w:rsidRPr="00E736CA" w:rsidRDefault="008E24B7" w:rsidP="00441753">
      <w:pPr>
        <w:pStyle w:val="EndnoteText"/>
        <w:jc w:val="both"/>
      </w:pPr>
      <w:r>
        <w:rPr>
          <w:rStyle w:val="EndnoteReference"/>
        </w:rPr>
        <w:endnoteRef/>
      </w:r>
      <w:r>
        <w:t xml:space="preserve"> </w:t>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4B7" w:rsidRDefault="008E24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490897"/>
      <w:docPartObj>
        <w:docPartGallery w:val="Page Numbers (Bottom of Page)"/>
        <w:docPartUnique/>
      </w:docPartObj>
    </w:sdtPr>
    <w:sdtEndPr/>
    <w:sdtContent>
      <w:p w:rsidR="008E24B7" w:rsidRDefault="008E24B7">
        <w:pPr>
          <w:pStyle w:val="Footer"/>
          <w:jc w:val="center"/>
        </w:pPr>
        <w:r>
          <w:fldChar w:fldCharType="begin"/>
        </w:r>
        <w:r>
          <w:instrText>PAGE   \* MERGEFORMAT</w:instrText>
        </w:r>
        <w:r>
          <w:fldChar w:fldCharType="separate"/>
        </w:r>
        <w:r w:rsidR="00F917C8">
          <w:rPr>
            <w:noProof/>
          </w:rPr>
          <w:t>10</w:t>
        </w:r>
        <w:r>
          <w:rPr>
            <w:noProof/>
          </w:rPr>
          <w:fldChar w:fldCharType="end"/>
        </w:r>
      </w:p>
    </w:sdtContent>
  </w:sdt>
  <w:p w:rsidR="008E24B7" w:rsidRDefault="008E24B7">
    <w:pPr>
      <w:pStyle w:val="Footer"/>
    </w:pPr>
    <w:r>
      <w:rPr>
        <w:noProof/>
        <w:lang w:val="en-US"/>
      </w:rPr>
      <w:drawing>
        <wp:inline distT="0" distB="0" distL="0" distR="0">
          <wp:extent cx="5704840" cy="5524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4840" cy="552450"/>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4B7" w:rsidRDefault="008E24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71A" w:rsidRDefault="00E7271A" w:rsidP="00975C47">
      <w:pPr>
        <w:spacing w:after="0" w:line="240" w:lineRule="auto"/>
      </w:pPr>
      <w:r>
        <w:separator/>
      </w:r>
    </w:p>
  </w:footnote>
  <w:footnote w:type="continuationSeparator" w:id="0">
    <w:p w:rsidR="00E7271A" w:rsidRDefault="00E7271A" w:rsidP="00975C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4B7" w:rsidRDefault="008E24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4B7" w:rsidRDefault="008E24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4B7" w:rsidRDefault="008E24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5348"/>
    <w:multiLevelType w:val="hybridMultilevel"/>
    <w:tmpl w:val="ACE0AD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AE3D18"/>
    <w:multiLevelType w:val="hybridMultilevel"/>
    <w:tmpl w:val="F3D25C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FF318AC"/>
    <w:multiLevelType w:val="hybridMultilevel"/>
    <w:tmpl w:val="F0A231F8"/>
    <w:lvl w:ilvl="0" w:tplc="F1EA5C7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904761B"/>
    <w:multiLevelType w:val="hybridMultilevel"/>
    <w:tmpl w:val="8FC0268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1E0474C"/>
    <w:multiLevelType w:val="hybridMultilevel"/>
    <w:tmpl w:val="EA2AFFB4"/>
    <w:lvl w:ilvl="0" w:tplc="956827B0">
      <w:numFmt w:val="bullet"/>
      <w:lvlText w:val="•"/>
      <w:lvlJc w:val="left"/>
      <w:pPr>
        <w:ind w:left="1080" w:hanging="72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9435CD"/>
    <w:multiLevelType w:val="hybridMultilevel"/>
    <w:tmpl w:val="419C6A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26BC464B"/>
    <w:multiLevelType w:val="hybridMultilevel"/>
    <w:tmpl w:val="263875BA"/>
    <w:lvl w:ilvl="0" w:tplc="33FA58A4">
      <w:start w:val="6"/>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8A203C0"/>
    <w:multiLevelType w:val="hybridMultilevel"/>
    <w:tmpl w:val="D42400C8"/>
    <w:lvl w:ilvl="0" w:tplc="4880C052">
      <w:start w:val="1"/>
      <w:numFmt w:val="bullet"/>
      <w:lvlText w:val=""/>
      <w:lvlJc w:val="left"/>
      <w:pPr>
        <w:ind w:left="720" w:hanging="360"/>
      </w:pPr>
      <w:rPr>
        <w:rFonts w:ascii="Tahoma"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9">
    <w:nsid w:val="34543C1F"/>
    <w:multiLevelType w:val="hybridMultilevel"/>
    <w:tmpl w:val="CE0EAAD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361C143A"/>
    <w:multiLevelType w:val="hybridMultilevel"/>
    <w:tmpl w:val="35741B7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3E283B7F"/>
    <w:multiLevelType w:val="hybridMultilevel"/>
    <w:tmpl w:val="21FE67CE"/>
    <w:lvl w:ilvl="0" w:tplc="0C8A5D12">
      <w:start w:val="1"/>
      <w:numFmt w:val="decimal"/>
      <w:lvlText w:val="%1."/>
      <w:lvlJc w:val="left"/>
      <w:pPr>
        <w:ind w:left="360" w:hanging="360"/>
      </w:pPr>
      <w:rPr>
        <w:rFonts w:hint="default"/>
        <w:b/>
      </w:rPr>
    </w:lvl>
    <w:lvl w:ilvl="1" w:tplc="04080003">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12">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2A83BF8"/>
    <w:multiLevelType w:val="hybridMultilevel"/>
    <w:tmpl w:val="D8BAD9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58C2770"/>
    <w:multiLevelType w:val="hybridMultilevel"/>
    <w:tmpl w:val="ADDAF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188776C"/>
    <w:multiLevelType w:val="hybridMultilevel"/>
    <w:tmpl w:val="3F4219EE"/>
    <w:lvl w:ilvl="0" w:tplc="9AB6D82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5AF3112"/>
    <w:multiLevelType w:val="hybridMultilevel"/>
    <w:tmpl w:val="593A9E8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7F15A0F"/>
    <w:multiLevelType w:val="hybridMultilevel"/>
    <w:tmpl w:val="64B4AE62"/>
    <w:lvl w:ilvl="0" w:tplc="04080001">
      <w:start w:val="1"/>
      <w:numFmt w:val="bullet"/>
      <w:lvlText w:val=""/>
      <w:lvlJc w:val="left"/>
      <w:pPr>
        <w:ind w:left="1328" w:hanging="360"/>
      </w:pPr>
      <w:rPr>
        <w:rFonts w:ascii="Symbol" w:hAnsi="Symbol" w:hint="default"/>
      </w:rPr>
    </w:lvl>
    <w:lvl w:ilvl="1" w:tplc="04080003">
      <w:start w:val="1"/>
      <w:numFmt w:val="bullet"/>
      <w:lvlText w:val="o"/>
      <w:lvlJc w:val="left"/>
      <w:pPr>
        <w:ind w:left="2048" w:hanging="360"/>
      </w:pPr>
      <w:rPr>
        <w:rFonts w:ascii="Courier New" w:hAnsi="Courier New" w:cs="Courier New" w:hint="default"/>
      </w:rPr>
    </w:lvl>
    <w:lvl w:ilvl="2" w:tplc="04080005">
      <w:start w:val="1"/>
      <w:numFmt w:val="bullet"/>
      <w:lvlText w:val=""/>
      <w:lvlJc w:val="left"/>
      <w:pPr>
        <w:ind w:left="2768" w:hanging="360"/>
      </w:pPr>
      <w:rPr>
        <w:rFonts w:ascii="Wingdings" w:hAnsi="Wingdings" w:hint="default"/>
      </w:rPr>
    </w:lvl>
    <w:lvl w:ilvl="3" w:tplc="04080001">
      <w:start w:val="1"/>
      <w:numFmt w:val="bullet"/>
      <w:lvlText w:val=""/>
      <w:lvlJc w:val="left"/>
      <w:pPr>
        <w:ind w:left="3488" w:hanging="360"/>
      </w:pPr>
      <w:rPr>
        <w:rFonts w:ascii="Symbol" w:hAnsi="Symbol" w:hint="default"/>
      </w:rPr>
    </w:lvl>
    <w:lvl w:ilvl="4" w:tplc="04080003">
      <w:start w:val="1"/>
      <w:numFmt w:val="bullet"/>
      <w:lvlText w:val="o"/>
      <w:lvlJc w:val="left"/>
      <w:pPr>
        <w:ind w:left="4208" w:hanging="360"/>
      </w:pPr>
      <w:rPr>
        <w:rFonts w:ascii="Courier New" w:hAnsi="Courier New" w:cs="Courier New" w:hint="default"/>
      </w:rPr>
    </w:lvl>
    <w:lvl w:ilvl="5" w:tplc="04080005">
      <w:start w:val="1"/>
      <w:numFmt w:val="bullet"/>
      <w:lvlText w:val=""/>
      <w:lvlJc w:val="left"/>
      <w:pPr>
        <w:ind w:left="4928" w:hanging="360"/>
      </w:pPr>
      <w:rPr>
        <w:rFonts w:ascii="Wingdings" w:hAnsi="Wingdings" w:hint="default"/>
      </w:rPr>
    </w:lvl>
    <w:lvl w:ilvl="6" w:tplc="04080001">
      <w:start w:val="1"/>
      <w:numFmt w:val="bullet"/>
      <w:lvlText w:val=""/>
      <w:lvlJc w:val="left"/>
      <w:pPr>
        <w:ind w:left="5648" w:hanging="360"/>
      </w:pPr>
      <w:rPr>
        <w:rFonts w:ascii="Symbol" w:hAnsi="Symbol" w:hint="default"/>
      </w:rPr>
    </w:lvl>
    <w:lvl w:ilvl="7" w:tplc="04080003">
      <w:start w:val="1"/>
      <w:numFmt w:val="bullet"/>
      <w:lvlText w:val="o"/>
      <w:lvlJc w:val="left"/>
      <w:pPr>
        <w:ind w:left="6368" w:hanging="360"/>
      </w:pPr>
      <w:rPr>
        <w:rFonts w:ascii="Courier New" w:hAnsi="Courier New" w:cs="Courier New" w:hint="default"/>
      </w:rPr>
    </w:lvl>
    <w:lvl w:ilvl="8" w:tplc="04080005">
      <w:start w:val="1"/>
      <w:numFmt w:val="bullet"/>
      <w:lvlText w:val=""/>
      <w:lvlJc w:val="left"/>
      <w:pPr>
        <w:ind w:left="7088" w:hanging="360"/>
      </w:pPr>
      <w:rPr>
        <w:rFonts w:ascii="Wingdings" w:hAnsi="Wingdings" w:hint="default"/>
      </w:rPr>
    </w:lvl>
  </w:abstractNum>
  <w:abstractNum w:abstractNumId="18">
    <w:nsid w:val="683B5EE9"/>
    <w:multiLevelType w:val="hybridMultilevel"/>
    <w:tmpl w:val="A09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BB84E5B"/>
    <w:multiLevelType w:val="hybridMultilevel"/>
    <w:tmpl w:val="A23EB1F8"/>
    <w:lvl w:ilvl="0" w:tplc="0408000F">
      <w:start w:val="1"/>
      <w:numFmt w:val="decimal"/>
      <w:lvlText w:val="%1."/>
      <w:lvlJc w:val="left"/>
      <w:pPr>
        <w:ind w:left="1080" w:hanging="360"/>
      </w:pPr>
    </w:lvl>
    <w:lvl w:ilvl="1" w:tplc="04080001">
      <w:start w:val="1"/>
      <w:numFmt w:val="bullet"/>
      <w:lvlText w:val=""/>
      <w:lvlJc w:val="left"/>
      <w:pPr>
        <w:ind w:left="1800" w:hanging="360"/>
      </w:pPr>
      <w:rPr>
        <w:rFonts w:ascii="Symbol" w:hAnsi="Symbol" w:hint="default"/>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6BC106D9"/>
    <w:multiLevelType w:val="hybridMultilevel"/>
    <w:tmpl w:val="CF42D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3"/>
  </w:num>
  <w:num w:numId="4">
    <w:abstractNumId w:val="3"/>
  </w:num>
  <w:num w:numId="5">
    <w:abstractNumId w:val="9"/>
  </w:num>
  <w:num w:numId="6">
    <w:abstractNumId w:val="1"/>
  </w:num>
  <w:num w:numId="7">
    <w:abstractNumId w:val="20"/>
  </w:num>
  <w:num w:numId="8">
    <w:abstractNumId w:val="4"/>
  </w:num>
  <w:num w:numId="9">
    <w:abstractNumId w:val="10"/>
  </w:num>
  <w:num w:numId="10">
    <w:abstractNumId w:val="11"/>
  </w:num>
  <w:num w:numId="11">
    <w:abstractNumId w:val="17"/>
  </w:num>
  <w:num w:numId="12">
    <w:abstractNumId w:val="19"/>
  </w:num>
  <w:num w:numId="13">
    <w:abstractNumId w:val="16"/>
  </w:num>
  <w:num w:numId="14">
    <w:abstractNumId w:val="14"/>
  </w:num>
  <w:num w:numId="15">
    <w:abstractNumId w:val="5"/>
  </w:num>
  <w:num w:numId="16">
    <w:abstractNumId w:val="6"/>
  </w:num>
  <w:num w:numId="17">
    <w:abstractNumId w:val="18"/>
  </w:num>
  <w:num w:numId="18">
    <w:abstractNumId w:val="0"/>
  </w:num>
  <w:num w:numId="19">
    <w:abstractNumId w:val="15"/>
  </w:num>
  <w:num w:numId="20">
    <w:abstractNumId w:val="8"/>
  </w:num>
  <w:num w:numId="2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Απόστολος Ζαμπάρας">
    <w15:presenceInfo w15:providerId="AD" w15:userId="S::azabaras@ntua.gr::447c9e07-0a0c-4562-89fd-984dcf60e1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199"/>
    <w:rsid w:val="000037DC"/>
    <w:rsid w:val="0000414D"/>
    <w:rsid w:val="00004319"/>
    <w:rsid w:val="00011800"/>
    <w:rsid w:val="000149A1"/>
    <w:rsid w:val="000208DA"/>
    <w:rsid w:val="00022EFB"/>
    <w:rsid w:val="000308F6"/>
    <w:rsid w:val="00033910"/>
    <w:rsid w:val="000409A5"/>
    <w:rsid w:val="0004666D"/>
    <w:rsid w:val="000517F4"/>
    <w:rsid w:val="00051F22"/>
    <w:rsid w:val="00060306"/>
    <w:rsid w:val="0007182B"/>
    <w:rsid w:val="00076EA8"/>
    <w:rsid w:val="00087839"/>
    <w:rsid w:val="00087EEF"/>
    <w:rsid w:val="00093EAA"/>
    <w:rsid w:val="0009761E"/>
    <w:rsid w:val="000A094E"/>
    <w:rsid w:val="000A3518"/>
    <w:rsid w:val="000B040C"/>
    <w:rsid w:val="000B392F"/>
    <w:rsid w:val="000C0016"/>
    <w:rsid w:val="000C1720"/>
    <w:rsid w:val="000C4B64"/>
    <w:rsid w:val="000D7E54"/>
    <w:rsid w:val="000E426A"/>
    <w:rsid w:val="000E5B4C"/>
    <w:rsid w:val="000F31C9"/>
    <w:rsid w:val="000F79B9"/>
    <w:rsid w:val="00105007"/>
    <w:rsid w:val="00112988"/>
    <w:rsid w:val="00116926"/>
    <w:rsid w:val="00120637"/>
    <w:rsid w:val="00132506"/>
    <w:rsid w:val="00133CEB"/>
    <w:rsid w:val="00134416"/>
    <w:rsid w:val="0013474C"/>
    <w:rsid w:val="00141B99"/>
    <w:rsid w:val="00142291"/>
    <w:rsid w:val="00144601"/>
    <w:rsid w:val="0015332C"/>
    <w:rsid w:val="00154DEF"/>
    <w:rsid w:val="00156FC1"/>
    <w:rsid w:val="0016168B"/>
    <w:rsid w:val="001625B0"/>
    <w:rsid w:val="0019530B"/>
    <w:rsid w:val="001955CB"/>
    <w:rsid w:val="001B109E"/>
    <w:rsid w:val="001D184D"/>
    <w:rsid w:val="001D38A7"/>
    <w:rsid w:val="001D42E3"/>
    <w:rsid w:val="001D648F"/>
    <w:rsid w:val="001E1DD7"/>
    <w:rsid w:val="001E2E17"/>
    <w:rsid w:val="001F1706"/>
    <w:rsid w:val="002016F0"/>
    <w:rsid w:val="00203237"/>
    <w:rsid w:val="00203555"/>
    <w:rsid w:val="00207600"/>
    <w:rsid w:val="00224BC5"/>
    <w:rsid w:val="00231A59"/>
    <w:rsid w:val="00231C89"/>
    <w:rsid w:val="002358A0"/>
    <w:rsid w:val="00241E17"/>
    <w:rsid w:val="00245525"/>
    <w:rsid w:val="00246661"/>
    <w:rsid w:val="00255683"/>
    <w:rsid w:val="0027224B"/>
    <w:rsid w:val="0027314A"/>
    <w:rsid w:val="00276515"/>
    <w:rsid w:val="00276B4D"/>
    <w:rsid w:val="00280392"/>
    <w:rsid w:val="00284343"/>
    <w:rsid w:val="00284A68"/>
    <w:rsid w:val="00291354"/>
    <w:rsid w:val="0029366A"/>
    <w:rsid w:val="002A0A89"/>
    <w:rsid w:val="002A41AC"/>
    <w:rsid w:val="002A4C4B"/>
    <w:rsid w:val="002A6295"/>
    <w:rsid w:val="002B2701"/>
    <w:rsid w:val="002B6A4F"/>
    <w:rsid w:val="002C52D1"/>
    <w:rsid w:val="002C6377"/>
    <w:rsid w:val="002C64DD"/>
    <w:rsid w:val="002D340F"/>
    <w:rsid w:val="002D4B74"/>
    <w:rsid w:val="002E587A"/>
    <w:rsid w:val="002F6F27"/>
    <w:rsid w:val="003019DB"/>
    <w:rsid w:val="00312322"/>
    <w:rsid w:val="00315295"/>
    <w:rsid w:val="00316B23"/>
    <w:rsid w:val="00316FD0"/>
    <w:rsid w:val="0033379A"/>
    <w:rsid w:val="003358FA"/>
    <w:rsid w:val="00340CAF"/>
    <w:rsid w:val="00343A8A"/>
    <w:rsid w:val="00345B85"/>
    <w:rsid w:val="0035172C"/>
    <w:rsid w:val="00375BB2"/>
    <w:rsid w:val="0038490D"/>
    <w:rsid w:val="0039176A"/>
    <w:rsid w:val="00394B0C"/>
    <w:rsid w:val="00397AAB"/>
    <w:rsid w:val="003A15D4"/>
    <w:rsid w:val="003A379E"/>
    <w:rsid w:val="003A38A7"/>
    <w:rsid w:val="003A6DEE"/>
    <w:rsid w:val="003B768D"/>
    <w:rsid w:val="003B769E"/>
    <w:rsid w:val="003C0F12"/>
    <w:rsid w:val="003C30CD"/>
    <w:rsid w:val="003D491D"/>
    <w:rsid w:val="003E13A3"/>
    <w:rsid w:val="003E67B6"/>
    <w:rsid w:val="003F12B2"/>
    <w:rsid w:val="003F1E8B"/>
    <w:rsid w:val="004142E5"/>
    <w:rsid w:val="00415B84"/>
    <w:rsid w:val="00420CF8"/>
    <w:rsid w:val="00420D25"/>
    <w:rsid w:val="00441753"/>
    <w:rsid w:val="00447020"/>
    <w:rsid w:val="00466F8A"/>
    <w:rsid w:val="0047153F"/>
    <w:rsid w:val="004716D1"/>
    <w:rsid w:val="004741F7"/>
    <w:rsid w:val="0048058E"/>
    <w:rsid w:val="004808BC"/>
    <w:rsid w:val="0048379F"/>
    <w:rsid w:val="0049582B"/>
    <w:rsid w:val="004A517E"/>
    <w:rsid w:val="004A546D"/>
    <w:rsid w:val="004A6034"/>
    <w:rsid w:val="004B4EC6"/>
    <w:rsid w:val="004E18D6"/>
    <w:rsid w:val="004F0A2A"/>
    <w:rsid w:val="005019BF"/>
    <w:rsid w:val="00501F3E"/>
    <w:rsid w:val="005050D7"/>
    <w:rsid w:val="0050674A"/>
    <w:rsid w:val="005119A7"/>
    <w:rsid w:val="00521FCD"/>
    <w:rsid w:val="00526159"/>
    <w:rsid w:val="00527F0B"/>
    <w:rsid w:val="00541F1D"/>
    <w:rsid w:val="00544E47"/>
    <w:rsid w:val="00547DC6"/>
    <w:rsid w:val="0058655B"/>
    <w:rsid w:val="005919E9"/>
    <w:rsid w:val="00591D47"/>
    <w:rsid w:val="005A131B"/>
    <w:rsid w:val="005A2E9E"/>
    <w:rsid w:val="005A62B2"/>
    <w:rsid w:val="005A6AE0"/>
    <w:rsid w:val="005A6EE9"/>
    <w:rsid w:val="005B1EDD"/>
    <w:rsid w:val="005C0FF6"/>
    <w:rsid w:val="005C500F"/>
    <w:rsid w:val="005C7CC8"/>
    <w:rsid w:val="005D2386"/>
    <w:rsid w:val="005E4DDB"/>
    <w:rsid w:val="005E77BB"/>
    <w:rsid w:val="005F2AD0"/>
    <w:rsid w:val="005F6FDD"/>
    <w:rsid w:val="006069AA"/>
    <w:rsid w:val="006107C4"/>
    <w:rsid w:val="00610EBE"/>
    <w:rsid w:val="00621249"/>
    <w:rsid w:val="00625BB2"/>
    <w:rsid w:val="00630546"/>
    <w:rsid w:val="006458F1"/>
    <w:rsid w:val="00647C80"/>
    <w:rsid w:val="00651814"/>
    <w:rsid w:val="00655772"/>
    <w:rsid w:val="00656C8E"/>
    <w:rsid w:val="00657B41"/>
    <w:rsid w:val="006656E2"/>
    <w:rsid w:val="00667A1C"/>
    <w:rsid w:val="00670189"/>
    <w:rsid w:val="00670616"/>
    <w:rsid w:val="00674A03"/>
    <w:rsid w:val="00675653"/>
    <w:rsid w:val="006800F4"/>
    <w:rsid w:val="00685C71"/>
    <w:rsid w:val="00686E9C"/>
    <w:rsid w:val="006907C5"/>
    <w:rsid w:val="006A2536"/>
    <w:rsid w:val="006B107A"/>
    <w:rsid w:val="006C4EDF"/>
    <w:rsid w:val="006C4FA8"/>
    <w:rsid w:val="006D221D"/>
    <w:rsid w:val="006D3A3E"/>
    <w:rsid w:val="006D6E9A"/>
    <w:rsid w:val="006E06F0"/>
    <w:rsid w:val="006F00C9"/>
    <w:rsid w:val="006F2A7A"/>
    <w:rsid w:val="006F386A"/>
    <w:rsid w:val="006F6730"/>
    <w:rsid w:val="006F69F0"/>
    <w:rsid w:val="00700C00"/>
    <w:rsid w:val="00713D6A"/>
    <w:rsid w:val="00714C66"/>
    <w:rsid w:val="00714E59"/>
    <w:rsid w:val="0071796C"/>
    <w:rsid w:val="0072545A"/>
    <w:rsid w:val="00730297"/>
    <w:rsid w:val="00736CEB"/>
    <w:rsid w:val="00746EA6"/>
    <w:rsid w:val="00747922"/>
    <w:rsid w:val="00751566"/>
    <w:rsid w:val="007523C8"/>
    <w:rsid w:val="00764124"/>
    <w:rsid w:val="007725FC"/>
    <w:rsid w:val="0077441D"/>
    <w:rsid w:val="0078586C"/>
    <w:rsid w:val="00790FC7"/>
    <w:rsid w:val="007A2807"/>
    <w:rsid w:val="007A6ACB"/>
    <w:rsid w:val="007B7B5C"/>
    <w:rsid w:val="007C1972"/>
    <w:rsid w:val="007D4C27"/>
    <w:rsid w:val="007E1655"/>
    <w:rsid w:val="007E2F99"/>
    <w:rsid w:val="007E3898"/>
    <w:rsid w:val="007E6E0B"/>
    <w:rsid w:val="007F50CF"/>
    <w:rsid w:val="00804426"/>
    <w:rsid w:val="00804690"/>
    <w:rsid w:val="008051DB"/>
    <w:rsid w:val="008133F3"/>
    <w:rsid w:val="0081466D"/>
    <w:rsid w:val="00827AE0"/>
    <w:rsid w:val="00834D56"/>
    <w:rsid w:val="008362F9"/>
    <w:rsid w:val="00852DF4"/>
    <w:rsid w:val="00860F71"/>
    <w:rsid w:val="00863D2A"/>
    <w:rsid w:val="00880DF7"/>
    <w:rsid w:val="00892D62"/>
    <w:rsid w:val="00896E50"/>
    <w:rsid w:val="008B4547"/>
    <w:rsid w:val="008B7A63"/>
    <w:rsid w:val="008C232C"/>
    <w:rsid w:val="008D56DD"/>
    <w:rsid w:val="008E24B7"/>
    <w:rsid w:val="008E560D"/>
    <w:rsid w:val="008E7756"/>
    <w:rsid w:val="008F3EA7"/>
    <w:rsid w:val="008F5C3A"/>
    <w:rsid w:val="00907502"/>
    <w:rsid w:val="00935AF7"/>
    <w:rsid w:val="00940248"/>
    <w:rsid w:val="00940AE0"/>
    <w:rsid w:val="009459EC"/>
    <w:rsid w:val="009471FD"/>
    <w:rsid w:val="009511F2"/>
    <w:rsid w:val="0096229D"/>
    <w:rsid w:val="00965321"/>
    <w:rsid w:val="00970E61"/>
    <w:rsid w:val="00975C47"/>
    <w:rsid w:val="00985E25"/>
    <w:rsid w:val="009875C7"/>
    <w:rsid w:val="009A0D3F"/>
    <w:rsid w:val="009A2B73"/>
    <w:rsid w:val="009A54DF"/>
    <w:rsid w:val="009B6951"/>
    <w:rsid w:val="009B7946"/>
    <w:rsid w:val="009C4C94"/>
    <w:rsid w:val="009D0E97"/>
    <w:rsid w:val="009D24E1"/>
    <w:rsid w:val="009D6E68"/>
    <w:rsid w:val="009E1574"/>
    <w:rsid w:val="009E3A8E"/>
    <w:rsid w:val="009E78BB"/>
    <w:rsid w:val="00A048F2"/>
    <w:rsid w:val="00A04E9D"/>
    <w:rsid w:val="00A060D7"/>
    <w:rsid w:val="00A1432C"/>
    <w:rsid w:val="00A17C58"/>
    <w:rsid w:val="00A22940"/>
    <w:rsid w:val="00A2336E"/>
    <w:rsid w:val="00A341D7"/>
    <w:rsid w:val="00A423CF"/>
    <w:rsid w:val="00A434CE"/>
    <w:rsid w:val="00A45747"/>
    <w:rsid w:val="00A464BA"/>
    <w:rsid w:val="00A63277"/>
    <w:rsid w:val="00A77A5E"/>
    <w:rsid w:val="00A8287E"/>
    <w:rsid w:val="00A83C86"/>
    <w:rsid w:val="00A92EC9"/>
    <w:rsid w:val="00AA503B"/>
    <w:rsid w:val="00AB65E6"/>
    <w:rsid w:val="00AC1F5A"/>
    <w:rsid w:val="00AC3DC9"/>
    <w:rsid w:val="00AC45A8"/>
    <w:rsid w:val="00AC6C9F"/>
    <w:rsid w:val="00AD0D40"/>
    <w:rsid w:val="00AD2CBA"/>
    <w:rsid w:val="00AE242B"/>
    <w:rsid w:val="00AF51FC"/>
    <w:rsid w:val="00AF6831"/>
    <w:rsid w:val="00B1191A"/>
    <w:rsid w:val="00B140B2"/>
    <w:rsid w:val="00B366F9"/>
    <w:rsid w:val="00B55FFE"/>
    <w:rsid w:val="00B56AB8"/>
    <w:rsid w:val="00B6045A"/>
    <w:rsid w:val="00B649F2"/>
    <w:rsid w:val="00B72846"/>
    <w:rsid w:val="00B76929"/>
    <w:rsid w:val="00B832DA"/>
    <w:rsid w:val="00B84610"/>
    <w:rsid w:val="00BA0391"/>
    <w:rsid w:val="00BB341E"/>
    <w:rsid w:val="00BB4A0D"/>
    <w:rsid w:val="00BB6477"/>
    <w:rsid w:val="00BC6A64"/>
    <w:rsid w:val="00BE1BB3"/>
    <w:rsid w:val="00BE1EED"/>
    <w:rsid w:val="00BE2491"/>
    <w:rsid w:val="00BE4EAD"/>
    <w:rsid w:val="00BF3CF9"/>
    <w:rsid w:val="00BF550F"/>
    <w:rsid w:val="00C05383"/>
    <w:rsid w:val="00C10908"/>
    <w:rsid w:val="00C1106A"/>
    <w:rsid w:val="00C1183A"/>
    <w:rsid w:val="00C153FF"/>
    <w:rsid w:val="00C45711"/>
    <w:rsid w:val="00C46072"/>
    <w:rsid w:val="00C47040"/>
    <w:rsid w:val="00C53FDB"/>
    <w:rsid w:val="00C56C5D"/>
    <w:rsid w:val="00C578FA"/>
    <w:rsid w:val="00C720C8"/>
    <w:rsid w:val="00C822F3"/>
    <w:rsid w:val="00C91DF6"/>
    <w:rsid w:val="00C924EA"/>
    <w:rsid w:val="00C943F7"/>
    <w:rsid w:val="00CA08F2"/>
    <w:rsid w:val="00CB471B"/>
    <w:rsid w:val="00CC6B79"/>
    <w:rsid w:val="00CD2BE1"/>
    <w:rsid w:val="00CD5FE5"/>
    <w:rsid w:val="00CD73B6"/>
    <w:rsid w:val="00CE6185"/>
    <w:rsid w:val="00CE78D2"/>
    <w:rsid w:val="00CF28F4"/>
    <w:rsid w:val="00CF43A9"/>
    <w:rsid w:val="00CF48DB"/>
    <w:rsid w:val="00D13701"/>
    <w:rsid w:val="00D26714"/>
    <w:rsid w:val="00D32C43"/>
    <w:rsid w:val="00D41109"/>
    <w:rsid w:val="00D43880"/>
    <w:rsid w:val="00D459FB"/>
    <w:rsid w:val="00D757C0"/>
    <w:rsid w:val="00D812FF"/>
    <w:rsid w:val="00D82A1D"/>
    <w:rsid w:val="00D966CE"/>
    <w:rsid w:val="00D97A80"/>
    <w:rsid w:val="00DD06DB"/>
    <w:rsid w:val="00DD11DB"/>
    <w:rsid w:val="00DD3649"/>
    <w:rsid w:val="00DD7531"/>
    <w:rsid w:val="00DF121B"/>
    <w:rsid w:val="00DF1669"/>
    <w:rsid w:val="00E002B0"/>
    <w:rsid w:val="00E040E6"/>
    <w:rsid w:val="00E124A2"/>
    <w:rsid w:val="00E133C3"/>
    <w:rsid w:val="00E16576"/>
    <w:rsid w:val="00E1741B"/>
    <w:rsid w:val="00E42B3D"/>
    <w:rsid w:val="00E45E5B"/>
    <w:rsid w:val="00E4662A"/>
    <w:rsid w:val="00E471CA"/>
    <w:rsid w:val="00E519AF"/>
    <w:rsid w:val="00E57F47"/>
    <w:rsid w:val="00E617E2"/>
    <w:rsid w:val="00E62ADE"/>
    <w:rsid w:val="00E7271A"/>
    <w:rsid w:val="00E74FF5"/>
    <w:rsid w:val="00E75D75"/>
    <w:rsid w:val="00E800FF"/>
    <w:rsid w:val="00E86578"/>
    <w:rsid w:val="00E90CDE"/>
    <w:rsid w:val="00E923DC"/>
    <w:rsid w:val="00E92797"/>
    <w:rsid w:val="00EA716C"/>
    <w:rsid w:val="00EB1C9D"/>
    <w:rsid w:val="00EC4D4D"/>
    <w:rsid w:val="00ED2199"/>
    <w:rsid w:val="00ED50A6"/>
    <w:rsid w:val="00EE5419"/>
    <w:rsid w:val="00F1066A"/>
    <w:rsid w:val="00F10DE7"/>
    <w:rsid w:val="00F11F51"/>
    <w:rsid w:val="00F24631"/>
    <w:rsid w:val="00F26DFF"/>
    <w:rsid w:val="00F3387D"/>
    <w:rsid w:val="00F43181"/>
    <w:rsid w:val="00F4481A"/>
    <w:rsid w:val="00F46D15"/>
    <w:rsid w:val="00F56063"/>
    <w:rsid w:val="00F60248"/>
    <w:rsid w:val="00F612EF"/>
    <w:rsid w:val="00F6182F"/>
    <w:rsid w:val="00F73587"/>
    <w:rsid w:val="00F86A97"/>
    <w:rsid w:val="00F90530"/>
    <w:rsid w:val="00F917C8"/>
    <w:rsid w:val="00F9486E"/>
    <w:rsid w:val="00FB49E9"/>
    <w:rsid w:val="00FB6321"/>
    <w:rsid w:val="00FC312B"/>
    <w:rsid w:val="00FD7DBE"/>
    <w:rsid w:val="00FE27FB"/>
    <w:rsid w:val="00FE51CA"/>
    <w:rsid w:val="00FF32F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EF"/>
  </w:style>
  <w:style w:type="paragraph" w:styleId="Heading2">
    <w:name w:val="heading 2"/>
    <w:basedOn w:val="Normal"/>
    <w:next w:val="Normal"/>
    <w:link w:val="Heading2Char"/>
    <w:qFormat/>
    <w:rsid w:val="00746EA6"/>
    <w:pPr>
      <w:keepNext/>
      <w:spacing w:before="120" w:after="0" w:line="360" w:lineRule="auto"/>
      <w:jc w:val="center"/>
      <w:outlineLvl w:val="1"/>
    </w:pPr>
    <w:rPr>
      <w:rFonts w:ascii="Times New Roman" w:eastAsia="Times New Roman" w:hAnsi="Times New Roman" w:cs="Times New Roman"/>
      <w:b/>
      <w:spacing w:val="60"/>
      <w:sz w:val="23"/>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5C47"/>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5C47"/>
  </w:style>
  <w:style w:type="paragraph" w:styleId="Footer">
    <w:name w:val="footer"/>
    <w:basedOn w:val="Normal"/>
    <w:link w:val="FooterChar"/>
    <w:uiPriority w:val="99"/>
    <w:unhideWhenUsed/>
    <w:rsid w:val="00975C47"/>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5C47"/>
  </w:style>
  <w:style w:type="paragraph" w:styleId="ListParagraph">
    <w:name w:val="List Paragraph"/>
    <w:basedOn w:val="Normal"/>
    <w:link w:val="ListParagraphChar"/>
    <w:uiPriority w:val="34"/>
    <w:qFormat/>
    <w:rsid w:val="002A6295"/>
    <w:pPr>
      <w:spacing w:after="200" w:line="276" w:lineRule="auto"/>
      <w:ind w:left="720"/>
      <w:contextualSpacing/>
    </w:pPr>
  </w:style>
  <w:style w:type="character" w:styleId="CommentReference">
    <w:name w:val="annotation reference"/>
    <w:basedOn w:val="DefaultParagraphFont"/>
    <w:unhideWhenUsed/>
    <w:rsid w:val="002A6295"/>
    <w:rPr>
      <w:sz w:val="16"/>
      <w:szCs w:val="16"/>
    </w:rPr>
  </w:style>
  <w:style w:type="paragraph" w:styleId="CommentText">
    <w:name w:val="annotation text"/>
    <w:basedOn w:val="Normal"/>
    <w:link w:val="CommentTextChar"/>
    <w:uiPriority w:val="99"/>
    <w:unhideWhenUsed/>
    <w:rsid w:val="002A6295"/>
    <w:pPr>
      <w:spacing w:after="200" w:line="240" w:lineRule="auto"/>
    </w:pPr>
    <w:rPr>
      <w:sz w:val="20"/>
      <w:szCs w:val="20"/>
    </w:rPr>
  </w:style>
  <w:style w:type="character" w:customStyle="1" w:styleId="CommentTextChar">
    <w:name w:val="Comment Text Char"/>
    <w:basedOn w:val="DefaultParagraphFont"/>
    <w:link w:val="CommentText"/>
    <w:uiPriority w:val="99"/>
    <w:rsid w:val="002A6295"/>
    <w:rPr>
      <w:sz w:val="20"/>
      <w:szCs w:val="20"/>
    </w:rPr>
  </w:style>
  <w:style w:type="character" w:styleId="Hyperlink">
    <w:name w:val="Hyperlink"/>
    <w:basedOn w:val="DefaultParagraphFont"/>
    <w:uiPriority w:val="99"/>
    <w:unhideWhenUsed/>
    <w:rsid w:val="00DD11DB"/>
    <w:rPr>
      <w:color w:val="0563C1" w:themeColor="hyperlink"/>
      <w:u w:val="single"/>
    </w:rPr>
  </w:style>
  <w:style w:type="character" w:customStyle="1" w:styleId="1">
    <w:name w:val="Ανεπίλυτη αναφορά1"/>
    <w:basedOn w:val="DefaultParagraphFont"/>
    <w:uiPriority w:val="99"/>
    <w:semiHidden/>
    <w:unhideWhenUsed/>
    <w:rsid w:val="00DD11DB"/>
    <w:rPr>
      <w:color w:val="605E5C"/>
      <w:shd w:val="clear" w:color="auto" w:fill="E1DFDD"/>
    </w:rPr>
  </w:style>
  <w:style w:type="table" w:styleId="TableGrid">
    <w:name w:val="Table Grid"/>
    <w:basedOn w:val="TableNormal"/>
    <w:rsid w:val="00316FD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60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45A"/>
    <w:rPr>
      <w:rFonts w:ascii="Tahoma" w:hAnsi="Tahoma" w:cs="Tahoma"/>
      <w:sz w:val="16"/>
      <w:szCs w:val="16"/>
    </w:rPr>
  </w:style>
  <w:style w:type="character" w:customStyle="1" w:styleId="Char1">
    <w:name w:val="Κείμενο σχολίου Char1"/>
    <w:uiPriority w:val="99"/>
    <w:semiHidden/>
    <w:locked/>
    <w:rsid w:val="00B72846"/>
    <w:rPr>
      <w:rFonts w:ascii="Arial" w:hAnsi="Arial" w:cs="Times New Roman"/>
      <w:sz w:val="20"/>
      <w:szCs w:val="20"/>
      <w:lang w:val="en-GB" w:eastAsia="en-US"/>
    </w:rPr>
  </w:style>
  <w:style w:type="character" w:customStyle="1" w:styleId="ListParagraphChar">
    <w:name w:val="List Paragraph Char"/>
    <w:link w:val="ListParagraph"/>
    <w:uiPriority w:val="34"/>
    <w:qFormat/>
    <w:locked/>
    <w:rsid w:val="00B72846"/>
  </w:style>
  <w:style w:type="paragraph" w:customStyle="1" w:styleId="Default">
    <w:name w:val="Default"/>
    <w:qFormat/>
    <w:rsid w:val="001625B0"/>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CommentSubject">
    <w:name w:val="annotation subject"/>
    <w:basedOn w:val="CommentText"/>
    <w:next w:val="CommentText"/>
    <w:link w:val="CommentSubjectChar"/>
    <w:uiPriority w:val="99"/>
    <w:semiHidden/>
    <w:unhideWhenUsed/>
    <w:rsid w:val="002C64DD"/>
    <w:pPr>
      <w:spacing w:after="160"/>
    </w:pPr>
    <w:rPr>
      <w:b/>
      <w:bCs/>
    </w:rPr>
  </w:style>
  <w:style w:type="character" w:customStyle="1" w:styleId="CommentSubjectChar">
    <w:name w:val="Comment Subject Char"/>
    <w:basedOn w:val="CommentTextChar"/>
    <w:link w:val="CommentSubject"/>
    <w:uiPriority w:val="99"/>
    <w:semiHidden/>
    <w:rsid w:val="002C64DD"/>
    <w:rPr>
      <w:b/>
      <w:bCs/>
      <w:sz w:val="20"/>
      <w:szCs w:val="20"/>
    </w:rPr>
  </w:style>
  <w:style w:type="paragraph" w:styleId="Revision">
    <w:name w:val="Revision"/>
    <w:hidden/>
    <w:uiPriority w:val="99"/>
    <w:semiHidden/>
    <w:rsid w:val="00A1432C"/>
    <w:pPr>
      <w:spacing w:after="0" w:line="240" w:lineRule="auto"/>
    </w:pPr>
  </w:style>
  <w:style w:type="character" w:customStyle="1" w:styleId="2">
    <w:name w:val="Ανεπίλυτη αναφορά2"/>
    <w:basedOn w:val="DefaultParagraphFont"/>
    <w:uiPriority w:val="99"/>
    <w:semiHidden/>
    <w:unhideWhenUsed/>
    <w:rsid w:val="00AE242B"/>
    <w:rPr>
      <w:color w:val="605E5C"/>
      <w:shd w:val="clear" w:color="auto" w:fill="E1DFDD"/>
    </w:rPr>
  </w:style>
  <w:style w:type="character" w:customStyle="1" w:styleId="Heading2Char">
    <w:name w:val="Heading 2 Char"/>
    <w:basedOn w:val="DefaultParagraphFont"/>
    <w:link w:val="Heading2"/>
    <w:rsid w:val="00746EA6"/>
    <w:rPr>
      <w:rFonts w:ascii="Times New Roman" w:eastAsia="Times New Roman" w:hAnsi="Times New Roman" w:cs="Times New Roman"/>
      <w:b/>
      <w:spacing w:val="60"/>
      <w:sz w:val="23"/>
      <w:szCs w:val="20"/>
      <w:lang w:eastAsia="el-GR"/>
    </w:rPr>
  </w:style>
  <w:style w:type="paragraph" w:styleId="BodyTextIndent">
    <w:name w:val="Body Text Indent"/>
    <w:basedOn w:val="Normal"/>
    <w:link w:val="BodyTextIndentChar"/>
    <w:rsid w:val="00746EA6"/>
    <w:pPr>
      <w:spacing w:after="120" w:line="240" w:lineRule="auto"/>
      <w:ind w:left="283"/>
    </w:pPr>
    <w:rPr>
      <w:rFonts w:ascii="Times New Roman" w:eastAsia="Times New Roman" w:hAnsi="Times New Roman" w:cs="Times New Roman"/>
      <w:sz w:val="24"/>
      <w:szCs w:val="24"/>
      <w:lang w:eastAsia="el-GR"/>
    </w:rPr>
  </w:style>
  <w:style w:type="character" w:customStyle="1" w:styleId="BodyTextIndentChar">
    <w:name w:val="Body Text Indent Char"/>
    <w:basedOn w:val="DefaultParagraphFont"/>
    <w:link w:val="BodyTextIndent"/>
    <w:rsid w:val="00746EA6"/>
    <w:rPr>
      <w:rFonts w:ascii="Times New Roman" w:eastAsia="Times New Roman" w:hAnsi="Times New Roman" w:cs="Times New Roman"/>
      <w:sz w:val="24"/>
      <w:szCs w:val="24"/>
      <w:lang w:eastAsia="el-GR"/>
    </w:rPr>
  </w:style>
  <w:style w:type="paragraph" w:styleId="BodyText2">
    <w:name w:val="Body Text 2"/>
    <w:basedOn w:val="Normal"/>
    <w:link w:val="BodyText2Char"/>
    <w:rsid w:val="00746EA6"/>
    <w:pPr>
      <w:spacing w:after="120" w:line="480" w:lineRule="auto"/>
    </w:pPr>
    <w:rPr>
      <w:rFonts w:ascii="Times New Roman" w:eastAsia="Times New Roman" w:hAnsi="Times New Roman" w:cs="Times New Roman"/>
      <w:sz w:val="24"/>
      <w:szCs w:val="24"/>
      <w:lang w:eastAsia="el-GR"/>
    </w:rPr>
  </w:style>
  <w:style w:type="character" w:customStyle="1" w:styleId="BodyText2Char">
    <w:name w:val="Body Text 2 Char"/>
    <w:basedOn w:val="DefaultParagraphFont"/>
    <w:link w:val="BodyText2"/>
    <w:rsid w:val="00746EA6"/>
    <w:rPr>
      <w:rFonts w:ascii="Times New Roman" w:eastAsia="Times New Roman" w:hAnsi="Times New Roman" w:cs="Times New Roman"/>
      <w:sz w:val="24"/>
      <w:szCs w:val="24"/>
      <w:lang w:eastAsia="el-GR"/>
    </w:rPr>
  </w:style>
  <w:style w:type="paragraph" w:styleId="BodyTextIndent3">
    <w:name w:val="Body Text Indent 3"/>
    <w:basedOn w:val="Normal"/>
    <w:link w:val="BodyTextIndent3Char"/>
    <w:rsid w:val="00746EA6"/>
    <w:pPr>
      <w:spacing w:after="120" w:line="240" w:lineRule="auto"/>
      <w:ind w:left="283"/>
    </w:pPr>
    <w:rPr>
      <w:rFonts w:ascii="Times New Roman" w:eastAsia="Times New Roman" w:hAnsi="Times New Roman" w:cs="Times New Roman"/>
      <w:sz w:val="16"/>
      <w:szCs w:val="16"/>
      <w:lang w:eastAsia="el-GR"/>
    </w:rPr>
  </w:style>
  <w:style w:type="character" w:customStyle="1" w:styleId="BodyTextIndent3Char">
    <w:name w:val="Body Text Indent 3 Char"/>
    <w:basedOn w:val="DefaultParagraphFont"/>
    <w:link w:val="BodyTextIndent3"/>
    <w:rsid w:val="00746EA6"/>
    <w:rPr>
      <w:rFonts w:ascii="Times New Roman" w:eastAsia="Times New Roman" w:hAnsi="Times New Roman" w:cs="Times New Roman"/>
      <w:sz w:val="16"/>
      <w:szCs w:val="16"/>
      <w:lang w:eastAsia="el-GR"/>
    </w:rPr>
  </w:style>
  <w:style w:type="paragraph" w:styleId="EndnoteText">
    <w:name w:val="endnote text"/>
    <w:basedOn w:val="Normal"/>
    <w:link w:val="EndnoteTextChar"/>
    <w:uiPriority w:val="99"/>
    <w:unhideWhenUsed/>
    <w:rsid w:val="00415B84"/>
    <w:pPr>
      <w:spacing w:after="0" w:line="240" w:lineRule="auto"/>
    </w:pPr>
    <w:rPr>
      <w:rFonts w:ascii="Times New Roman" w:eastAsia="Times New Roman" w:hAnsi="Times New Roman" w:cs="Times New Roman"/>
      <w:sz w:val="20"/>
      <w:szCs w:val="20"/>
      <w:lang w:eastAsia="el-GR"/>
    </w:rPr>
  </w:style>
  <w:style w:type="character" w:customStyle="1" w:styleId="EndnoteTextChar">
    <w:name w:val="Endnote Text Char"/>
    <w:basedOn w:val="DefaultParagraphFont"/>
    <w:link w:val="EndnoteText"/>
    <w:uiPriority w:val="99"/>
    <w:rsid w:val="00415B84"/>
    <w:rPr>
      <w:rFonts w:ascii="Times New Roman" w:eastAsia="Times New Roman" w:hAnsi="Times New Roman" w:cs="Times New Roman"/>
      <w:sz w:val="20"/>
      <w:szCs w:val="20"/>
      <w:lang w:eastAsia="el-GR"/>
    </w:rPr>
  </w:style>
  <w:style w:type="character" w:styleId="EndnoteReference">
    <w:name w:val="endnote reference"/>
    <w:uiPriority w:val="99"/>
    <w:semiHidden/>
    <w:unhideWhenUsed/>
    <w:rsid w:val="00415B84"/>
    <w:rPr>
      <w:sz w:val="24"/>
      <w:szCs w:val="24"/>
      <w:vertAlign w:val="superscript"/>
      <w:lang w:val="en-GB" w:eastAsia="en-GB" w:bidi="ar-SA"/>
    </w:rPr>
  </w:style>
  <w:style w:type="table" w:customStyle="1" w:styleId="10">
    <w:name w:val="Πλέγμα πίνακα1"/>
    <w:basedOn w:val="TableNormal"/>
    <w:next w:val="TableGrid"/>
    <w:uiPriority w:val="59"/>
    <w:rsid w:val="00415B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EF"/>
  </w:style>
  <w:style w:type="paragraph" w:styleId="Heading2">
    <w:name w:val="heading 2"/>
    <w:basedOn w:val="Normal"/>
    <w:next w:val="Normal"/>
    <w:link w:val="Heading2Char"/>
    <w:qFormat/>
    <w:rsid w:val="00746EA6"/>
    <w:pPr>
      <w:keepNext/>
      <w:spacing w:before="120" w:after="0" w:line="360" w:lineRule="auto"/>
      <w:jc w:val="center"/>
      <w:outlineLvl w:val="1"/>
    </w:pPr>
    <w:rPr>
      <w:rFonts w:ascii="Times New Roman" w:eastAsia="Times New Roman" w:hAnsi="Times New Roman" w:cs="Times New Roman"/>
      <w:b/>
      <w:spacing w:val="60"/>
      <w:sz w:val="23"/>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5C47"/>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5C47"/>
  </w:style>
  <w:style w:type="paragraph" w:styleId="Footer">
    <w:name w:val="footer"/>
    <w:basedOn w:val="Normal"/>
    <w:link w:val="FooterChar"/>
    <w:uiPriority w:val="99"/>
    <w:unhideWhenUsed/>
    <w:rsid w:val="00975C47"/>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5C47"/>
  </w:style>
  <w:style w:type="paragraph" w:styleId="ListParagraph">
    <w:name w:val="List Paragraph"/>
    <w:basedOn w:val="Normal"/>
    <w:link w:val="ListParagraphChar"/>
    <w:uiPriority w:val="34"/>
    <w:qFormat/>
    <w:rsid w:val="002A6295"/>
    <w:pPr>
      <w:spacing w:after="200" w:line="276" w:lineRule="auto"/>
      <w:ind w:left="720"/>
      <w:contextualSpacing/>
    </w:pPr>
  </w:style>
  <w:style w:type="character" w:styleId="CommentReference">
    <w:name w:val="annotation reference"/>
    <w:basedOn w:val="DefaultParagraphFont"/>
    <w:unhideWhenUsed/>
    <w:rsid w:val="002A6295"/>
    <w:rPr>
      <w:sz w:val="16"/>
      <w:szCs w:val="16"/>
    </w:rPr>
  </w:style>
  <w:style w:type="paragraph" w:styleId="CommentText">
    <w:name w:val="annotation text"/>
    <w:basedOn w:val="Normal"/>
    <w:link w:val="CommentTextChar"/>
    <w:uiPriority w:val="99"/>
    <w:unhideWhenUsed/>
    <w:rsid w:val="002A6295"/>
    <w:pPr>
      <w:spacing w:after="200" w:line="240" w:lineRule="auto"/>
    </w:pPr>
    <w:rPr>
      <w:sz w:val="20"/>
      <w:szCs w:val="20"/>
    </w:rPr>
  </w:style>
  <w:style w:type="character" w:customStyle="1" w:styleId="CommentTextChar">
    <w:name w:val="Comment Text Char"/>
    <w:basedOn w:val="DefaultParagraphFont"/>
    <w:link w:val="CommentText"/>
    <w:uiPriority w:val="99"/>
    <w:rsid w:val="002A6295"/>
    <w:rPr>
      <w:sz w:val="20"/>
      <w:szCs w:val="20"/>
    </w:rPr>
  </w:style>
  <w:style w:type="character" w:styleId="Hyperlink">
    <w:name w:val="Hyperlink"/>
    <w:basedOn w:val="DefaultParagraphFont"/>
    <w:uiPriority w:val="99"/>
    <w:unhideWhenUsed/>
    <w:rsid w:val="00DD11DB"/>
    <w:rPr>
      <w:color w:val="0563C1" w:themeColor="hyperlink"/>
      <w:u w:val="single"/>
    </w:rPr>
  </w:style>
  <w:style w:type="character" w:customStyle="1" w:styleId="1">
    <w:name w:val="Ανεπίλυτη αναφορά1"/>
    <w:basedOn w:val="DefaultParagraphFont"/>
    <w:uiPriority w:val="99"/>
    <w:semiHidden/>
    <w:unhideWhenUsed/>
    <w:rsid w:val="00DD11DB"/>
    <w:rPr>
      <w:color w:val="605E5C"/>
      <w:shd w:val="clear" w:color="auto" w:fill="E1DFDD"/>
    </w:rPr>
  </w:style>
  <w:style w:type="table" w:styleId="TableGrid">
    <w:name w:val="Table Grid"/>
    <w:basedOn w:val="TableNormal"/>
    <w:rsid w:val="00316FD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60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45A"/>
    <w:rPr>
      <w:rFonts w:ascii="Tahoma" w:hAnsi="Tahoma" w:cs="Tahoma"/>
      <w:sz w:val="16"/>
      <w:szCs w:val="16"/>
    </w:rPr>
  </w:style>
  <w:style w:type="character" w:customStyle="1" w:styleId="Char1">
    <w:name w:val="Κείμενο σχολίου Char1"/>
    <w:uiPriority w:val="99"/>
    <w:semiHidden/>
    <w:locked/>
    <w:rsid w:val="00B72846"/>
    <w:rPr>
      <w:rFonts w:ascii="Arial" w:hAnsi="Arial" w:cs="Times New Roman"/>
      <w:sz w:val="20"/>
      <w:szCs w:val="20"/>
      <w:lang w:val="en-GB" w:eastAsia="en-US"/>
    </w:rPr>
  </w:style>
  <w:style w:type="character" w:customStyle="1" w:styleId="ListParagraphChar">
    <w:name w:val="List Paragraph Char"/>
    <w:link w:val="ListParagraph"/>
    <w:uiPriority w:val="34"/>
    <w:qFormat/>
    <w:locked/>
    <w:rsid w:val="00B72846"/>
  </w:style>
  <w:style w:type="paragraph" w:customStyle="1" w:styleId="Default">
    <w:name w:val="Default"/>
    <w:qFormat/>
    <w:rsid w:val="001625B0"/>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CommentSubject">
    <w:name w:val="annotation subject"/>
    <w:basedOn w:val="CommentText"/>
    <w:next w:val="CommentText"/>
    <w:link w:val="CommentSubjectChar"/>
    <w:uiPriority w:val="99"/>
    <w:semiHidden/>
    <w:unhideWhenUsed/>
    <w:rsid w:val="002C64DD"/>
    <w:pPr>
      <w:spacing w:after="160"/>
    </w:pPr>
    <w:rPr>
      <w:b/>
      <w:bCs/>
    </w:rPr>
  </w:style>
  <w:style w:type="character" w:customStyle="1" w:styleId="CommentSubjectChar">
    <w:name w:val="Comment Subject Char"/>
    <w:basedOn w:val="CommentTextChar"/>
    <w:link w:val="CommentSubject"/>
    <w:uiPriority w:val="99"/>
    <w:semiHidden/>
    <w:rsid w:val="002C64DD"/>
    <w:rPr>
      <w:b/>
      <w:bCs/>
      <w:sz w:val="20"/>
      <w:szCs w:val="20"/>
    </w:rPr>
  </w:style>
  <w:style w:type="paragraph" w:styleId="Revision">
    <w:name w:val="Revision"/>
    <w:hidden/>
    <w:uiPriority w:val="99"/>
    <w:semiHidden/>
    <w:rsid w:val="00A1432C"/>
    <w:pPr>
      <w:spacing w:after="0" w:line="240" w:lineRule="auto"/>
    </w:pPr>
  </w:style>
  <w:style w:type="character" w:customStyle="1" w:styleId="2">
    <w:name w:val="Ανεπίλυτη αναφορά2"/>
    <w:basedOn w:val="DefaultParagraphFont"/>
    <w:uiPriority w:val="99"/>
    <w:semiHidden/>
    <w:unhideWhenUsed/>
    <w:rsid w:val="00AE242B"/>
    <w:rPr>
      <w:color w:val="605E5C"/>
      <w:shd w:val="clear" w:color="auto" w:fill="E1DFDD"/>
    </w:rPr>
  </w:style>
  <w:style w:type="character" w:customStyle="1" w:styleId="Heading2Char">
    <w:name w:val="Heading 2 Char"/>
    <w:basedOn w:val="DefaultParagraphFont"/>
    <w:link w:val="Heading2"/>
    <w:rsid w:val="00746EA6"/>
    <w:rPr>
      <w:rFonts w:ascii="Times New Roman" w:eastAsia="Times New Roman" w:hAnsi="Times New Roman" w:cs="Times New Roman"/>
      <w:b/>
      <w:spacing w:val="60"/>
      <w:sz w:val="23"/>
      <w:szCs w:val="20"/>
      <w:lang w:eastAsia="el-GR"/>
    </w:rPr>
  </w:style>
  <w:style w:type="paragraph" w:styleId="BodyTextIndent">
    <w:name w:val="Body Text Indent"/>
    <w:basedOn w:val="Normal"/>
    <w:link w:val="BodyTextIndentChar"/>
    <w:rsid w:val="00746EA6"/>
    <w:pPr>
      <w:spacing w:after="120" w:line="240" w:lineRule="auto"/>
      <w:ind w:left="283"/>
    </w:pPr>
    <w:rPr>
      <w:rFonts w:ascii="Times New Roman" w:eastAsia="Times New Roman" w:hAnsi="Times New Roman" w:cs="Times New Roman"/>
      <w:sz w:val="24"/>
      <w:szCs w:val="24"/>
      <w:lang w:eastAsia="el-GR"/>
    </w:rPr>
  </w:style>
  <w:style w:type="character" w:customStyle="1" w:styleId="BodyTextIndentChar">
    <w:name w:val="Body Text Indent Char"/>
    <w:basedOn w:val="DefaultParagraphFont"/>
    <w:link w:val="BodyTextIndent"/>
    <w:rsid w:val="00746EA6"/>
    <w:rPr>
      <w:rFonts w:ascii="Times New Roman" w:eastAsia="Times New Roman" w:hAnsi="Times New Roman" w:cs="Times New Roman"/>
      <w:sz w:val="24"/>
      <w:szCs w:val="24"/>
      <w:lang w:eastAsia="el-GR"/>
    </w:rPr>
  </w:style>
  <w:style w:type="paragraph" w:styleId="BodyText2">
    <w:name w:val="Body Text 2"/>
    <w:basedOn w:val="Normal"/>
    <w:link w:val="BodyText2Char"/>
    <w:rsid w:val="00746EA6"/>
    <w:pPr>
      <w:spacing w:after="120" w:line="480" w:lineRule="auto"/>
    </w:pPr>
    <w:rPr>
      <w:rFonts w:ascii="Times New Roman" w:eastAsia="Times New Roman" w:hAnsi="Times New Roman" w:cs="Times New Roman"/>
      <w:sz w:val="24"/>
      <w:szCs w:val="24"/>
      <w:lang w:eastAsia="el-GR"/>
    </w:rPr>
  </w:style>
  <w:style w:type="character" w:customStyle="1" w:styleId="BodyText2Char">
    <w:name w:val="Body Text 2 Char"/>
    <w:basedOn w:val="DefaultParagraphFont"/>
    <w:link w:val="BodyText2"/>
    <w:rsid w:val="00746EA6"/>
    <w:rPr>
      <w:rFonts w:ascii="Times New Roman" w:eastAsia="Times New Roman" w:hAnsi="Times New Roman" w:cs="Times New Roman"/>
      <w:sz w:val="24"/>
      <w:szCs w:val="24"/>
      <w:lang w:eastAsia="el-GR"/>
    </w:rPr>
  </w:style>
  <w:style w:type="paragraph" w:styleId="BodyTextIndent3">
    <w:name w:val="Body Text Indent 3"/>
    <w:basedOn w:val="Normal"/>
    <w:link w:val="BodyTextIndent3Char"/>
    <w:rsid w:val="00746EA6"/>
    <w:pPr>
      <w:spacing w:after="120" w:line="240" w:lineRule="auto"/>
      <w:ind w:left="283"/>
    </w:pPr>
    <w:rPr>
      <w:rFonts w:ascii="Times New Roman" w:eastAsia="Times New Roman" w:hAnsi="Times New Roman" w:cs="Times New Roman"/>
      <w:sz w:val="16"/>
      <w:szCs w:val="16"/>
      <w:lang w:eastAsia="el-GR"/>
    </w:rPr>
  </w:style>
  <w:style w:type="character" w:customStyle="1" w:styleId="BodyTextIndent3Char">
    <w:name w:val="Body Text Indent 3 Char"/>
    <w:basedOn w:val="DefaultParagraphFont"/>
    <w:link w:val="BodyTextIndent3"/>
    <w:rsid w:val="00746EA6"/>
    <w:rPr>
      <w:rFonts w:ascii="Times New Roman" w:eastAsia="Times New Roman" w:hAnsi="Times New Roman" w:cs="Times New Roman"/>
      <w:sz w:val="16"/>
      <w:szCs w:val="16"/>
      <w:lang w:eastAsia="el-GR"/>
    </w:rPr>
  </w:style>
  <w:style w:type="paragraph" w:styleId="EndnoteText">
    <w:name w:val="endnote text"/>
    <w:basedOn w:val="Normal"/>
    <w:link w:val="EndnoteTextChar"/>
    <w:uiPriority w:val="99"/>
    <w:unhideWhenUsed/>
    <w:rsid w:val="00415B84"/>
    <w:pPr>
      <w:spacing w:after="0" w:line="240" w:lineRule="auto"/>
    </w:pPr>
    <w:rPr>
      <w:rFonts w:ascii="Times New Roman" w:eastAsia="Times New Roman" w:hAnsi="Times New Roman" w:cs="Times New Roman"/>
      <w:sz w:val="20"/>
      <w:szCs w:val="20"/>
      <w:lang w:eastAsia="el-GR"/>
    </w:rPr>
  </w:style>
  <w:style w:type="character" w:customStyle="1" w:styleId="EndnoteTextChar">
    <w:name w:val="Endnote Text Char"/>
    <w:basedOn w:val="DefaultParagraphFont"/>
    <w:link w:val="EndnoteText"/>
    <w:uiPriority w:val="99"/>
    <w:rsid w:val="00415B84"/>
    <w:rPr>
      <w:rFonts w:ascii="Times New Roman" w:eastAsia="Times New Roman" w:hAnsi="Times New Roman" w:cs="Times New Roman"/>
      <w:sz w:val="20"/>
      <w:szCs w:val="20"/>
      <w:lang w:eastAsia="el-GR"/>
    </w:rPr>
  </w:style>
  <w:style w:type="character" w:styleId="EndnoteReference">
    <w:name w:val="endnote reference"/>
    <w:uiPriority w:val="99"/>
    <w:semiHidden/>
    <w:unhideWhenUsed/>
    <w:rsid w:val="00415B84"/>
    <w:rPr>
      <w:sz w:val="24"/>
      <w:szCs w:val="24"/>
      <w:vertAlign w:val="superscript"/>
      <w:lang w:val="en-GB" w:eastAsia="en-GB" w:bidi="ar-SA"/>
    </w:rPr>
  </w:style>
  <w:style w:type="table" w:customStyle="1" w:styleId="10">
    <w:name w:val="Πλέγμα πίνακα1"/>
    <w:basedOn w:val="TableNormal"/>
    <w:next w:val="TableGrid"/>
    <w:uiPriority w:val="59"/>
    <w:rsid w:val="00415B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86173">
      <w:bodyDiv w:val="1"/>
      <w:marLeft w:val="0"/>
      <w:marRight w:val="0"/>
      <w:marTop w:val="0"/>
      <w:marBottom w:val="0"/>
      <w:divBdr>
        <w:top w:val="none" w:sz="0" w:space="0" w:color="auto"/>
        <w:left w:val="none" w:sz="0" w:space="0" w:color="auto"/>
        <w:bottom w:val="none" w:sz="0" w:space="0" w:color="auto"/>
        <w:right w:val="none" w:sz="0" w:space="0" w:color="auto"/>
      </w:divBdr>
    </w:div>
    <w:div w:id="1964774695">
      <w:bodyDiv w:val="1"/>
      <w:marLeft w:val="0"/>
      <w:marRight w:val="0"/>
      <w:marTop w:val="0"/>
      <w:marBottom w:val="0"/>
      <w:divBdr>
        <w:top w:val="none" w:sz="0" w:space="0" w:color="auto"/>
        <w:left w:val="none" w:sz="0" w:space="0" w:color="auto"/>
        <w:bottom w:val="none" w:sz="0" w:space="0" w:color="auto"/>
        <w:right w:val="none" w:sz="0" w:space="0" w:color="auto"/>
      </w:divBdr>
    </w:div>
    <w:div w:id="198823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3387D-48F1-43E4-819A-B2963A872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1254</Words>
  <Characters>7154</Characters>
  <Application>Microsoft Office Word</Application>
  <DocSecurity>0</DocSecurity>
  <Lines>59</Lines>
  <Paragraphs>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HP Inc.</Company>
  <LinksUpToDate>false</LinksUpToDate>
  <CharactersWithSpaces>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ΚΟΓΙΟΜΤΖΗ ΜΑΡΙΑ</dc:creator>
  <cp:lastModifiedBy>Stefania Petridi</cp:lastModifiedBy>
  <cp:revision>2</cp:revision>
  <cp:lastPrinted>2025-01-23T11:38:00Z</cp:lastPrinted>
  <dcterms:created xsi:type="dcterms:W3CDTF">2025-01-23T11:48:00Z</dcterms:created>
  <dcterms:modified xsi:type="dcterms:W3CDTF">2025-01-23T11:48:00Z</dcterms:modified>
</cp:coreProperties>
</file>